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33C9F" w14:textId="6CA7E619" w:rsidR="00702F35" w:rsidRPr="00702F35" w:rsidRDefault="00702F35" w:rsidP="00702F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 xml:space="preserve">Physical </w:t>
      </w:r>
      <w:ins w:id="0" w:author="Lars Kint" w:date="2024-12-13T09:42:00Z" w16du:dateUtc="2024-12-13T08:42:00Z">
        <w:r w:rsidR="000E0142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t>loss</w:t>
        </w:r>
      </w:ins>
      <w:del w:id="1" w:author="Lars Kint" w:date="2024-12-13T09:42:00Z" w16du:dateUtc="2024-12-13T08:42:00Z">
        <w:r w:rsidRPr="00702F35" w:rsidDel="000E0142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delText>disturbance to</w:delText>
        </w:r>
      </w:del>
      <w:ins w:id="2" w:author="Lars Kint" w:date="2024-12-13T09:42:00Z" w16du:dateUtc="2024-12-13T08:42:00Z">
        <w:r w:rsidR="000E0142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t xml:space="preserve"> of</w:t>
        </w:r>
      </w:ins>
      <w:r w:rsidRPr="00702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 xml:space="preserve"> the seabed dataset in support of the Marine Strategy Framework Directive (MSFD) Descriptor 6 (D</w:t>
      </w:r>
      <w:del w:id="3" w:author="Lars Kint" w:date="2024-12-09T15:51:00Z" w16du:dateUtc="2024-12-09T14:51:00Z">
        <w:r w:rsidRPr="00702F35" w:rsidDel="008538BD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delText>0</w:delText>
        </w:r>
      </w:del>
      <w:r w:rsidRPr="00702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6C</w:t>
      </w:r>
      <w:del w:id="4" w:author="Lars Kint" w:date="2024-12-09T15:51:00Z" w16du:dateUtc="2024-12-09T14:51:00Z">
        <w:r w:rsidRPr="00702F35" w:rsidDel="008538BD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delText>0</w:delText>
        </w:r>
      </w:del>
      <w:ins w:id="5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  <w:rPrChange w:id="6" w:author="Lars Kint" w:date="2024-12-09T10:32:00Z" w16du:dateUtc="2024-12-09T09:32:00Z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nl-BE"/>
                <w14:ligatures w14:val="none"/>
              </w:rPr>
            </w:rPrChange>
          </w:rPr>
          <w:t>1</w:t>
        </w:r>
      </w:ins>
      <w:del w:id="7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, 20</w:t>
      </w:r>
      <w:ins w:id="8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  <w:rPrChange w:id="9" w:author="Lars Kint" w:date="2024-12-09T10:32:00Z" w16du:dateUtc="2024-12-09T09:32:00Z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val="nl-BE"/>
                <w14:ligatures w14:val="none"/>
              </w:rPr>
            </w:rPrChange>
          </w:rPr>
          <w:t>2</w:t>
        </w:r>
        <w:r w:rsidR="008C2D65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t>4</w:t>
        </w:r>
      </w:ins>
      <w:del w:id="10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14:ligatures w14:val="none"/>
          </w:rPr>
          <w:delText>18</w:delText>
        </w:r>
      </w:del>
      <w:r w:rsidRPr="00702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 xml:space="preserve"> Reporting) </w:t>
      </w:r>
    </w:p>
    <w:p w14:paraId="3A59672B" w14:textId="494AD6C4" w:rsidR="00702F35" w:rsidRPr="00915C88" w:rsidDel="00D23614" w:rsidRDefault="00702F35" w:rsidP="00702F35">
      <w:pPr>
        <w:spacing w:after="0" w:line="240" w:lineRule="auto"/>
        <w:rPr>
          <w:del w:id="11" w:author="Lars Kint" w:date="2024-12-09T15:58:00Z" w16du:dateUtc="2024-12-09T14:58:00Z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This dataset is part of the 20</w:t>
      </w:r>
      <w:ins w:id="12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13" w:author="Lars Kint" w:date="2024-12-09T10:32:00Z" w16du:dateUtc="2024-12-09T09:3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24</w:t>
        </w:r>
      </w:ins>
      <w:del w:id="14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18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Belgian submission for the Marine Strategy Framework Directive (MSFD) linked to descriptor 6, criterion </w:t>
      </w:r>
      <w:ins w:id="15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16" w:author="Lars Kint" w:date="2024-12-09T10:32:00Z" w16du:dateUtc="2024-12-09T09:3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1</w:t>
        </w:r>
      </w:ins>
      <w:del w:id="17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This dataset describes and maps the physical </w:t>
      </w:r>
      <w:ins w:id="18" w:author="Lars Kint" w:date="2024-12-13T09:43:00Z" w16du:dateUtc="2024-12-13T08:43:00Z">
        <w:r w:rsidR="00362661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loss</w:t>
        </w:r>
      </w:ins>
      <w:del w:id="19" w:author="Lars Kint" w:date="2024-12-09T10:52:00Z" w16du:dateUtc="2024-12-09T09:52:00Z">
        <w:r w:rsidRPr="00702F35" w:rsidDel="00B7548B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disturbance </w:delText>
        </w:r>
      </w:del>
      <w:del w:id="20" w:author="Lars Kint" w:date="2024-12-13T09:42:00Z" w16du:dateUtc="2024-12-13T08:42:00Z">
        <w:r w:rsidRPr="00702F35" w:rsidDel="000E0142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to </w:delText>
        </w:r>
      </w:del>
      <w:ins w:id="21" w:author="Lars Kint" w:date="2024-12-13T09:43:00Z" w16du:dateUtc="2024-12-13T08:43:00Z">
        <w:r w:rsidR="00362661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of </w:t>
        </w:r>
      </w:ins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the seabed in the Belgian part of the North Sea (BPNS) between 20</w:t>
      </w:r>
      <w:ins w:id="22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23" w:author="Lars Kint" w:date="2024-12-09T10:32:00Z" w16du:dateUtc="2024-12-09T09:3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10</w:t>
        </w:r>
      </w:ins>
      <w:del w:id="24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11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and 20</w:t>
      </w:r>
      <w:ins w:id="25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26" w:author="Lars Kint" w:date="2024-12-09T10:32:00Z" w16du:dateUtc="2024-12-09T09:3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21</w:t>
        </w:r>
      </w:ins>
      <w:del w:id="27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16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The dataset combines different layers of human activities leading to a </w:t>
      </w:r>
      <w:ins w:id="28" w:author="Lars Kint" w:date="2024-12-09T10:32:00Z" w16du:dateUtc="2024-12-09T09:32:00Z">
        <w:r w:rsidR="008C2D65" w:rsidRP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29" w:author="Lars Kint" w:date="2024-12-09T10:32:00Z" w16du:dateUtc="2024-12-09T09:3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lo</w:t>
        </w:r>
        <w:r w:rsidR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ss </w:t>
        </w:r>
      </w:ins>
      <w:del w:id="30" w:author="Lars Kint" w:date="2024-12-09T10:32:00Z" w16du:dateUtc="2024-12-09T09:32:00Z">
        <w:r w:rsidRPr="00702F35" w:rsidDel="008C2D6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disturbance 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of the seabed, including </w:t>
      </w:r>
      <w:ins w:id="31" w:author="Lars Kint" w:date="2024-12-09T10:37:00Z" w16du:dateUtc="2024-12-09T09:37:00Z">
        <w:r w:rsidR="00E67CA6" w:rsidRPr="00E67CA6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32" w:author="Lars Kint" w:date="2024-12-09T10:37:00Z" w16du:dateUtc="2024-12-09T09:37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‘har</w:t>
        </w:r>
        <w:r w:rsidR="00E67CA6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d’ </w:t>
        </w:r>
      </w:ins>
      <w:ins w:id="33" w:author="Lars Kint" w:date="2024-12-09T10:33:00Z" w16du:dateUtc="2024-12-09T09:33:00Z">
        <w:r w:rsidR="00AA1595" w:rsidRP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34" w:author="Lars Kint" w:date="2024-12-09T10:33:00Z" w16du:dateUtc="2024-12-09T09:33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c</w:t>
        </w:r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oastal defence structures, ports</w:t>
        </w:r>
      </w:ins>
      <w:ins w:id="35" w:author="Lars Kint" w:date="2024-12-09T10:34:00Z" w16du:dateUtc="2024-12-09T09:34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,</w:t>
        </w:r>
      </w:ins>
      <w:ins w:id="36" w:author="Lars Kint" w:date="2024-12-09T10:51:00Z" w16du:dateUtc="2024-12-09T09:51:00Z">
        <w:r w:rsidR="001A21B8" w:rsidRPr="001A21B8">
          <w:t xml:space="preserve"> </w:t>
        </w:r>
      </w:ins>
      <w:ins w:id="37" w:author="Lars Kint" w:date="2024-12-09T11:15:00Z" w16du:dateUtc="2024-12-09T10:15:00Z">
        <w:r w:rsidR="00A602F6" w:rsidRPr="001A21B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measuring pole</w:t>
        </w:r>
        <w:r w:rsidR="00A602F6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s and radar station</w:t>
        </w:r>
      </w:ins>
      <w:ins w:id="38" w:author="Lars Kint" w:date="2024-12-09T10:51:00Z" w16du:dateUtc="2024-12-09T09:51:00Z">
        <w:r w:rsidR="001A21B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,</w:t>
        </w:r>
      </w:ins>
      <w:ins w:id="39" w:author="Lars Kint" w:date="2024-12-09T10:34:00Z" w16du:dateUtc="2024-12-09T09:34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protection</w:t>
        </w:r>
      </w:ins>
      <w:ins w:id="40" w:author="Lars Kint" w:date="2024-12-09T10:38:00Z" w16du:dateUtc="2024-12-09T09:38:00Z">
        <w:r w:rsidR="003514A1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ins w:id="41" w:author="Lars Kint" w:date="2024-12-09T10:34:00Z" w16du:dateUtc="2024-12-09T09:34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of </w:t>
        </w:r>
      </w:ins>
      <w:ins w:id="42" w:author="Lars Kint" w:date="2024-12-09T10:35:00Z" w16du:dateUtc="2024-12-09T09:35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pipelines and </w:t>
        </w:r>
      </w:ins>
      <w:ins w:id="43" w:author="Lars Kint" w:date="2024-12-09T10:34:00Z" w16du:dateUtc="2024-12-09T09:34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cables</w:t>
        </w:r>
      </w:ins>
      <w:ins w:id="44" w:author="Lars Kint" w:date="2024-12-09T10:35:00Z" w16du:dateUtc="2024-12-09T09:35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,</w:t>
        </w:r>
      </w:ins>
      <w:ins w:id="45" w:author="Lars Kint" w:date="2024-12-09T10:36:00Z" w16du:dateUtc="2024-12-09T09:36:00Z">
        <w:r w:rsidR="00085514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construction of wind farms</w:t>
        </w:r>
      </w:ins>
      <w:ins w:id="46" w:author="Lars Kint" w:date="2024-12-09T10:38:00Z" w16du:dateUtc="2024-12-09T09:38:00Z">
        <w:r w:rsidR="003514A1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,</w:t>
        </w:r>
      </w:ins>
      <w:ins w:id="47" w:author="Lars Kint" w:date="2024-12-09T10:35:00Z" w16du:dateUtc="2024-12-09T09:35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and wrecks </w:t>
        </w:r>
      </w:ins>
      <w:ins w:id="48" w:author="Lars Kint" w:date="2024-12-09T11:16:00Z" w16du:dateUtc="2024-12-09T10:16:00Z">
        <w:r w:rsidR="00344F9A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and</w:t>
        </w:r>
      </w:ins>
      <w:ins w:id="49" w:author="Lars Kint" w:date="2024-12-09T10:35:00Z" w16du:dateUtc="2024-12-09T09:35:00Z">
        <w:r w:rsidR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other obstacles.</w:t>
        </w:r>
      </w:ins>
      <w:ins w:id="50" w:author="Lars Kint" w:date="2024-12-09T10:38:00Z" w16du:dateUtc="2024-12-09T09:38:00Z">
        <w:r w:rsidR="00915C8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del w:id="51" w:author="Lars Kint" w:date="2024-12-09T10:34:00Z" w16du:dateUtc="2024-12-09T09:34:00Z">
        <w:r w:rsidRPr="00702F35" w:rsidDel="00AA159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power cables with its rock dump, dredging and dumping, extraction, war ammunition stocking and wind farms. 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The area </w:t>
      </w:r>
      <w:ins w:id="52" w:author="Lars Kint" w:date="2024-12-09T15:53:00Z" w16du:dateUtc="2024-12-09T14:53:00Z">
        <w:r w:rsidR="00D0337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lost</w:t>
        </w:r>
      </w:ins>
      <w:del w:id="53" w:author="Lars Kint" w:date="2024-12-09T15:53:00Z" w16du:dateUtc="2024-12-09T14:53:00Z">
        <w:r w:rsidRPr="00702F35" w:rsidDel="00D0337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disturbed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is mapped and quantified per year</w:t>
      </w:r>
      <w:ins w:id="54" w:author="Lars Kint" w:date="2024-12-09T15:52:00Z" w16du:dateUtc="2024-12-09T14:52:00Z">
        <w:r w:rsidR="007235EA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and</w:t>
        </w:r>
      </w:ins>
      <w:del w:id="55" w:author="Lars Kint" w:date="2024-12-09T15:52:00Z" w16du:dateUtc="2024-12-09T14:52:00Z">
        <w:r w:rsidRPr="00702F35" w:rsidDel="007235EA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,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per activity</w:t>
      </w:r>
      <w:del w:id="56" w:author="Lars Kint" w:date="2024-12-09T15:52:00Z" w16du:dateUtc="2024-12-09T14:52:00Z">
        <w:r w:rsidRPr="00702F35" w:rsidDel="007235EA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 and per benthic broad habitat</w:delText>
        </w:r>
      </w:del>
      <w:del w:id="57" w:author="Lars Kint" w:date="2024-12-09T15:53:00Z" w16du:dateUtc="2024-12-09T14:53:00Z">
        <w:r w:rsidRPr="00702F35" w:rsidDel="00D0337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.</w:delText>
        </w:r>
      </w:del>
      <w:ins w:id="58" w:author="Lars Kint" w:date="2024-12-09T15:53:00Z" w16du:dateUtc="2024-12-09T14:53:00Z">
        <w:r w:rsidR="00D0337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, and</w:t>
        </w:r>
      </w:ins>
      <w:ins w:id="59" w:author="Lars Kint" w:date="2024-12-09T15:58:00Z" w16du:dateUtc="2024-12-09T14:58:00Z">
        <w:r w:rsidR="00D23614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ins w:id="60" w:author="Lars Kint" w:date="2024-12-09T15:57:00Z" w16du:dateUtc="2024-12-09T14:57:00Z">
        <w:r w:rsidR="00573999" w:rsidRPr="00573999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plotted on the predominant broad-scale benthic habitat types of the EUSeaMap 2023</w:t>
        </w:r>
      </w:ins>
      <w:ins w:id="61" w:author="Lars Kint" w:date="2024-12-09T15:58:00Z" w16du:dateUtc="2024-12-09T14:58:00Z">
        <w:r w:rsidR="00D23614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.</w:t>
        </w:r>
      </w:ins>
    </w:p>
    <w:p w14:paraId="12D7BA6F" w14:textId="77777777" w:rsidR="00702F35" w:rsidRPr="00702F35" w:rsidRDefault="00702F35" w:rsidP="00702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Download and links</w:t>
      </w:r>
    </w:p>
    <w:p w14:paraId="2785D9BB" w14:textId="56081059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WFS</w:t>
      </w:r>
      <w:r w:rsidR="008F4C4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: </w:t>
      </w:r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MSFD:D6C</w:t>
      </w:r>
      <w:ins w:id="62" w:author="Lars Kint" w:date="2024-12-09T15:49:00Z" w16du:dateUtc="2024-12-09T14:49:00Z">
        <w:r w:rsidR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t>1</w:t>
        </w:r>
      </w:ins>
      <w:del w:id="63" w:author="Lars Kint" w:date="2024-12-09T15:49:00Z" w16du:dateUtc="2024-12-09T14:49:00Z">
        <w:r w:rsidRPr="00702F35" w:rsidDel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_Physical_</w:t>
      </w:r>
      <w:del w:id="64" w:author="Lars Kint" w:date="2024-12-09T15:49:00Z" w16du:dateUtc="2024-12-09T14:49:00Z">
        <w:r w:rsidRPr="00702F35" w:rsidDel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Disturbance</w:delText>
        </w:r>
      </w:del>
      <w:ins w:id="65" w:author="Lars Kint" w:date="2024-12-09T15:49:00Z" w16du:dateUtc="2024-12-09T14:49:00Z">
        <w:r w:rsidR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t>Loss</w:t>
        </w:r>
      </w:ins>
    </w:p>
    <w:p w14:paraId="54FE96CD" w14:textId="44BC9EE7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WFS service to download: GIS layer for Physical disturbance and loss of the seabed:</w:t>
      </w:r>
      <w:del w:id="66" w:author="Lars Kint" w:date="2024-12-09T10:40:00Z" w16du:dateUtc="2024-12-09T09:40:00Z">
        <w:r w:rsidRPr="00702F35" w:rsidDel="00A4361E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  <w:r w:rsidRPr="00702F35" w:rsidDel="00640AFE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Disturbanc</w:delText>
        </w:r>
      </w:del>
      <w:del w:id="67" w:author="Lars Kint" w:date="2024-12-09T10:39:00Z" w16du:dateUtc="2024-12-09T09:39:00Z">
        <w:r w:rsidRPr="00702F35" w:rsidDel="00640AFE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e</w:delText>
        </w:r>
      </w:del>
      <w:ins w:id="68" w:author="Lars Kint" w:date="2024-12-09T10:40:00Z" w16du:dateUtc="2024-12-09T09:40:00Z">
        <w:r w:rsidR="00A4361E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Loss</w:t>
        </w:r>
      </w:ins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(MSFD). </w:t>
      </w:r>
      <w:ins w:id="69" w:author="Lars Kint" w:date="2024-12-09T10:39:00Z" w16du:dateUtc="2024-12-09T09:39:00Z">
        <w:r w:rsidR="00640AFE" w:rsidRPr="00F848DA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70" w:author="Lars Kint" w:date="2024-12-09T13:02:00Z" w16du:dateUtc="2024-12-09T12:0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Lars Kint, Vera Van Lancker</w:t>
        </w:r>
        <w:r w:rsidR="00640AFE" w:rsidRPr="00702F35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del w:id="71" w:author="Lars Kint" w:date="2024-12-09T10:39:00Z" w16du:dateUtc="2024-12-09T09:39:00Z">
        <w:r w:rsidRPr="00702F35" w:rsidDel="00640AFE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Vera Van Lancker, Lars Kint, Giacomo...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5EC1555" w14:textId="7478297C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This dataset is published in the download service (WFS) available at </w:t>
      </w:r>
      <w:hyperlink r:id="rId10" w:tgtFrame="_blank" w:history="1">
        <w:r w:rsidRPr="00702F35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https://spatial.naturalsciences.be/geoserver/MSFD/ows?version=2.0.0&amp;service=WFS&amp;request=GetCapabilities</w:t>
        </w:r>
      </w:hyperlink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with layer name </w:t>
      </w:r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MSFD:D6C</w:t>
      </w:r>
      <w:ins w:id="72" w:author="Lars Kint" w:date="2024-12-09T10:40:00Z" w16du:dateUtc="2024-12-09T09:40:00Z">
        <w:r w:rsidR="00A4361E" w:rsidRPr="00A4361E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  <w:rPrChange w:id="73" w:author="Lars Kint" w:date="2024-12-09T10:40:00Z" w16du:dateUtc="2024-12-09T09:40:00Z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1</w:t>
        </w:r>
      </w:ins>
      <w:del w:id="74" w:author="Lars Kint" w:date="2024-12-09T10:40:00Z" w16du:dateUtc="2024-12-09T09:40:00Z">
        <w:r w:rsidRPr="00702F35" w:rsidDel="00A4361E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_Physical_</w:t>
      </w:r>
      <w:del w:id="75" w:author="Lars Kint" w:date="2024-12-09T10:40:00Z" w16du:dateUtc="2024-12-09T09:40:00Z">
        <w:r w:rsidRPr="00702F35" w:rsidDel="00A4361E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delText>Disturbance</w:delText>
        </w:r>
      </w:del>
      <w:ins w:id="76" w:author="Lars Kint" w:date="2024-12-09T10:40:00Z" w16du:dateUtc="2024-12-09T09:40:00Z">
        <w:r w:rsidR="00A4361E" w:rsidRPr="00A4361E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  <w:rPrChange w:id="77" w:author="Lars Kint" w:date="2024-12-09T10:40:00Z" w16du:dateUtc="2024-12-09T09:40:00Z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Lo</w:t>
        </w:r>
        <w:r w:rsidR="00A4361E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t>ss</w:t>
        </w:r>
      </w:ins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0CFB3613" w14:textId="77777777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&lt;="" div="" class="ng-scope"&gt; </w:t>
      </w:r>
    </w:p>
    <w:p w14:paraId="2F710AC0" w14:textId="29517E95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WMS</w:t>
      </w:r>
      <w:r w:rsidR="008F4C4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: </w:t>
      </w:r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MSFD:D6C</w:t>
      </w:r>
      <w:ins w:id="78" w:author="Lars Kint" w:date="2024-12-09T15:49:00Z" w16du:dateUtc="2024-12-09T14:49:00Z">
        <w:r w:rsidR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t>1</w:t>
        </w:r>
      </w:ins>
      <w:del w:id="79" w:author="Lars Kint" w:date="2024-12-09T15:49:00Z" w16du:dateUtc="2024-12-09T14:49:00Z">
        <w:r w:rsidRPr="00702F35" w:rsidDel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_Physical_</w:t>
      </w:r>
      <w:del w:id="80" w:author="Lars Kint" w:date="2024-12-09T15:49:00Z" w16du:dateUtc="2024-12-09T14:49:00Z">
        <w:r w:rsidRPr="00702F35" w:rsidDel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Disturbance</w:delText>
        </w:r>
      </w:del>
      <w:ins w:id="81" w:author="Lars Kint" w:date="2024-12-09T15:49:00Z" w16du:dateUtc="2024-12-09T14:49:00Z">
        <w:r w:rsidR="00593432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t>Loss</w:t>
        </w:r>
      </w:ins>
    </w:p>
    <w:p w14:paraId="1EB62DBC" w14:textId="7A84A046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WMS service to view a map of: GIS layer for Physical disturbance and loss of the seabed:</w:t>
      </w:r>
      <w:del w:id="82" w:author="Lars Kint" w:date="2024-12-09T10:41:00Z" w16du:dateUtc="2024-12-09T09:41:00Z">
        <w:r w:rsidRPr="00702F35" w:rsidDel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 Disturbance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ins w:id="83" w:author="Lars Kint" w:date="2024-12-09T10:41:00Z" w16du:dateUtc="2024-12-09T09:41:00Z">
        <w:r w:rsidR="00E94413" w:rsidRPr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84" w:author="Lars Kint" w:date="2024-12-09T10:41:00Z" w16du:dateUtc="2024-12-09T09:41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Lo</w:t>
        </w:r>
        <w:r w:rsidR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 xml:space="preserve">ss </w:t>
        </w:r>
      </w:ins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(MSFD). </w:t>
      </w:r>
      <w:bookmarkStart w:id="85" w:name="_Hlk184633209"/>
      <w:ins w:id="86" w:author="Lars Kint" w:date="2024-12-09T10:40:00Z" w16du:dateUtc="2024-12-09T09:40:00Z">
        <w:r w:rsidR="00E94413" w:rsidRPr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87" w:author="Lars Kint" w:date="2024-12-09T10:41:00Z" w16du:dateUtc="2024-12-09T09:41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Lars Kint, Vera Van Lancker</w:t>
        </w:r>
      </w:ins>
      <w:bookmarkEnd w:id="85"/>
      <w:del w:id="88" w:author="Lars Kint" w:date="2024-12-09T10:40:00Z" w16du:dateUtc="2024-12-09T09:40:00Z">
        <w:r w:rsidRPr="00702F35" w:rsidDel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Vera Van Lancker</w:delText>
        </w:r>
      </w:del>
      <w:del w:id="89" w:author="Lars Kint" w:date="2024-12-09T10:41:00Z" w16du:dateUtc="2024-12-09T09:41:00Z">
        <w:r w:rsidRPr="00702F35" w:rsidDel="00E94413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, Lars Kint, Giacomo...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E0551CC" w14:textId="08042608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This dataset is published in the view service (WMS) available at </w:t>
      </w:r>
      <w:hyperlink r:id="rId11" w:tgtFrame="_blank" w:history="1">
        <w:r w:rsidRPr="00702F35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https://spatial.naturalsciences.be/geoserver/MSFD/ows?version=1.3.0&amp;service=WMS&amp;request=GetCapabilities</w:t>
        </w:r>
      </w:hyperlink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with layer name </w:t>
      </w:r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MSFD:D6C</w:t>
      </w:r>
      <w:ins w:id="90" w:author="Lars Kint" w:date="2024-12-09T10:41:00Z" w16du:dateUtc="2024-12-09T09:41:00Z">
        <w:r w:rsidR="0067493D" w:rsidRPr="0067493D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  <w:rPrChange w:id="91" w:author="Lars Kint" w:date="2024-12-09T10:41:00Z" w16du:dateUtc="2024-12-09T09:41:00Z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1</w:t>
        </w:r>
      </w:ins>
      <w:del w:id="92" w:author="Lars Kint" w:date="2024-12-09T10:41:00Z" w16du:dateUtc="2024-12-09T09:41:00Z">
        <w:r w:rsidRPr="00702F35" w:rsidDel="0067493D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delText>2</w:delText>
        </w:r>
      </w:del>
      <w:r w:rsidRPr="00702F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_Physical_</w:t>
      </w:r>
      <w:del w:id="93" w:author="Lars Kint" w:date="2024-12-09T10:41:00Z" w16du:dateUtc="2024-12-09T09:41:00Z">
        <w:r w:rsidRPr="00702F35" w:rsidDel="0067493D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delText>Disturbance</w:delText>
        </w:r>
      </w:del>
      <w:ins w:id="94" w:author="Lars Kint" w:date="2024-12-09T10:41:00Z" w16du:dateUtc="2024-12-09T09:41:00Z">
        <w:r w:rsidR="0067493D" w:rsidRPr="0067493D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  <w:rPrChange w:id="95" w:author="Lars Kint" w:date="2024-12-09T10:41:00Z" w16du:dateUtc="2024-12-09T09:41:00Z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Lo</w:t>
        </w:r>
        <w:r w:rsidR="0067493D">
          <w:rPr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14:ligatures w14:val="none"/>
          </w:rPr>
          <w:t>ss</w:t>
        </w:r>
      </w:ins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3D1FEA68" w14:textId="15FA50BE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 xml:space="preserve">Physical disturbance and loss of the seabed: </w:t>
      </w:r>
      <w:ins w:id="96" w:author="Lars Kint" w:date="2024-12-13T09:55:00Z" w16du:dateUtc="2024-12-13T08:55:00Z">
        <w:r w:rsidR="00523DBB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t>Loss</w:t>
        </w:r>
      </w:ins>
      <w:del w:id="97" w:author="Lars Kint" w:date="2024-12-13T09:55:00Z" w16du:dateUtc="2024-12-13T08:55:00Z">
        <w:r w:rsidRPr="00702F35" w:rsidDel="00523DBB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Disturban</w:delText>
        </w:r>
      </w:del>
      <w:del w:id="98" w:author="Lars Kint" w:date="2024-12-13T09:54:00Z" w16du:dateUtc="2024-12-13T08:54:00Z">
        <w:r w:rsidRPr="00702F35" w:rsidDel="00523DBB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ce</w:delText>
        </w:r>
      </w:del>
      <w:r w:rsidRPr="00702F3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(INSPIRE-compliant GML). </w:t>
      </w:r>
      <w:ins w:id="99" w:author="Lars Kint" w:date="2024-12-09T10:42:00Z" w16du:dateUtc="2024-12-09T09:42:00Z">
        <w:r w:rsidR="00205EB1" w:rsidRPr="000B2DA6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  <w:rPrChange w:id="100" w:author="Lars Kint" w:date="2024-12-09T15:47:00Z" w16du:dateUtc="2024-12-09T14:47:00Z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val="nl-BE"/>
                <w14:ligatures w14:val="none"/>
              </w:rPr>
            </w:rPrChange>
          </w:rPr>
          <w:t>Lars Kint, Vera Van Lancker</w:t>
        </w:r>
      </w:ins>
      <w:del w:id="101" w:author="Lars Kint" w:date="2024-12-09T10:42:00Z" w16du:dateUtc="2024-12-09T09:42:00Z">
        <w:r w:rsidRPr="00702F35" w:rsidDel="00205EB1"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14:ligatures w14:val="none"/>
          </w:rPr>
          <w:delText>Vera Van Lancker, Lars Kint, Giacomo Montereale Gavazzi</w:delText>
        </w:r>
      </w:del>
    </w:p>
    <w:p w14:paraId="0C7075D2" w14:textId="3AACE564" w:rsidR="00702F35" w:rsidRPr="00702F35" w:rsidRDefault="00702F35" w:rsidP="008F4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An HTTP link to download the dataset in INSPIRE-compliant GML: Physical disturbance and loss of the seabed: </w:t>
      </w:r>
      <w:ins w:id="102" w:author="Lars Kint" w:date="2024-12-13T09:52:00Z" w16du:dateUtc="2024-12-13T08:52:00Z">
        <w:r w:rsidR="0086732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Loss</w:t>
        </w:r>
      </w:ins>
      <w:del w:id="103" w:author="Lars Kint" w:date="2024-12-13T09:52:00Z" w16du:dateUtc="2024-12-13T08:52:00Z">
        <w:r w:rsidRPr="00702F35" w:rsidDel="00867328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Disturbance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(INSPIRE-compliant GML). </w:t>
      </w:r>
      <w:ins w:id="104" w:author="Lars Kint" w:date="2024-12-09T10:42:00Z" w16du:dateUtc="2024-12-09T09:42:00Z">
        <w:r w:rsidR="00480CB0" w:rsidRPr="00480CB0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  <w:rPrChange w:id="105" w:author="Lars Kint" w:date="2024-12-09T10:42:00Z" w16du:dateUtc="2024-12-09T09:42:00Z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nl-BE"/>
                <w14:ligatures w14:val="none"/>
              </w:rPr>
            </w:rPrChange>
          </w:rPr>
          <w:t>Lars Kint, Vera Van Lancker</w:t>
        </w:r>
      </w:ins>
      <w:del w:id="106" w:author="Lars Kint" w:date="2024-12-09T10:42:00Z" w16du:dateUtc="2024-12-09T09:42:00Z">
        <w:r w:rsidRPr="00702F35" w:rsidDel="00480CB0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>Vera Van Lancker, Lars Kint, Giacomo Montereale Gavazzi</w:delText>
        </w:r>
      </w:del>
      <w:r w:rsidRPr="00702F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del w:id="107" w:author="Lars Kint" w:date="2024-12-09T10:43:00Z" w16du:dateUtc="2024-12-09T09:43:00Z">
        <w:r w:rsidDel="00235D6C">
          <w:fldChar w:fldCharType="begin"/>
        </w:r>
        <w:r w:rsidRPr="00480CB0" w:rsidDel="00235D6C">
          <w:delInstrText>HYPERLINK "https://www.bmdc.be/NODC/ditsAttach/datasource/6318/20181012_033017sr.SeaBedArea.D6C2.gml" \t "_blank"</w:delInstrText>
        </w:r>
        <w:r w:rsidDel="00235D6C">
          <w:fldChar w:fldCharType="separate"/>
        </w:r>
        <w:r w:rsidRPr="00702F35" w:rsidDel="00235D6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delText>https://www.bmdc.be/NODC/ditsAttach/datasource/6318/20181012_033017sr.SeaBedArea.D6C2.gml</w:delText>
        </w:r>
        <w:r w:rsidDel="00235D6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fldChar w:fldCharType="end"/>
        </w:r>
        <w:r w:rsidRPr="00702F35" w:rsidDel="00235D6C">
          <w:rPr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</w:del>
    </w:p>
    <w:p w14:paraId="5164AB31" w14:textId="77777777" w:rsidR="00702F35" w:rsidRPr="00702F35" w:rsidRDefault="00702F35" w:rsidP="00702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About this resource</w:t>
      </w:r>
    </w:p>
    <w:p w14:paraId="4815E619" w14:textId="77777777" w:rsidR="00702F35" w:rsidRPr="00702F35" w:rsidRDefault="00702F35" w:rsidP="00702F3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14:ligatures w14:val="non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6"/>
        <w:gridCol w:w="7024"/>
      </w:tblGrid>
      <w:tr w:rsidR="00702F35" w:rsidRPr="00702F35" w14:paraId="458A749D" w14:textId="77777777" w:rsidTr="00702F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B292C05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F4C4D" w:rsidRPr="00702F35" w14:paraId="1031BAE4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234C" w14:textId="164A2C54" w:rsidR="008F4C4D" w:rsidRPr="00702F35" w:rsidRDefault="008F4C4D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INSPIRE themes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D73B" w14:textId="29811DBD" w:rsidR="008F4C4D" w:rsidRDefault="00143495" w:rsidP="00702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t>Sea regions</w:t>
            </w:r>
          </w:p>
        </w:tc>
      </w:tr>
      <w:tr w:rsidR="008F4C4D" w:rsidRPr="00702F35" w14:paraId="374639ED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891B" w14:textId="1438B740" w:rsidR="008F4C4D" w:rsidRPr="00702F35" w:rsidRDefault="008F4C4D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Categories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A734" w14:textId="3CE65084" w:rsidR="008F4C4D" w:rsidRDefault="00143495" w:rsidP="00702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t>Datasets, Oceans</w:t>
            </w:r>
          </w:p>
        </w:tc>
      </w:tr>
      <w:tr w:rsidR="00702F35" w:rsidRPr="00702F35" w14:paraId="01CF3E77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78BC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Eionet Central Data Repository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AC00" w14:textId="59293085" w:rsidR="00702F35" w:rsidRPr="00702F35" w:rsidRDefault="00702F35" w:rsidP="00702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fldChar w:fldCharType="begin"/>
            </w:r>
            <w:r>
              <w:instrText>HYPERLINK "http://cdr.eionet.europa.eu/help/msfd/Schemas/MSFDCommon_2018.xsd" \l "D6C2"</w:instrText>
            </w:r>
            <w:r>
              <w:fldChar w:fldCharType="separate"/>
            </w:r>
            <w:r w:rsidRPr="00702F3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>(Criteria) D6C</w:t>
            </w:r>
            <w:ins w:id="108" w:author="Lars Kint" w:date="2024-12-09T13:03:00Z" w16du:dateUtc="2024-12-09T12:03:00Z">
              <w:r w:rsidR="00F848DA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</w:ins>
            <w:del w:id="109" w:author="Lars Kint" w:date="2024-12-09T13:02:00Z" w16du:dateUtc="2024-12-09T12:02:00Z">
              <w:r w:rsidRPr="00702F35" w:rsidDel="00F848DA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delText>2</w:delText>
              </w:r>
            </w:del>
            <w:r w:rsidRPr="00702F3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 xml:space="preserve"> - Physical </w:t>
            </w:r>
            <w:ins w:id="110" w:author="Lars Kint" w:date="2024-12-09T13:02:00Z" w16du:dateUtc="2024-12-09T12:02:00Z">
              <w:r w:rsidR="00F848DA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loss</w:t>
              </w:r>
            </w:ins>
            <w:del w:id="111" w:author="Lars Kint" w:date="2024-12-09T13:02:00Z" w16du:dateUtc="2024-12-09T12:02:00Z">
              <w:r w:rsidRPr="00702F35" w:rsidDel="00F848DA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delText>disturbance</w:delText>
              </w:r>
            </w:del>
            <w:del w:id="112" w:author="Lars Kint" w:date="2024-12-13T09:43:00Z" w16du:dateUtc="2024-12-13T08:43:00Z">
              <w:r w:rsidRPr="00702F35" w:rsidDel="0036266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delText xml:space="preserve"> to</w:delText>
              </w:r>
            </w:del>
            <w:ins w:id="113" w:author="Lars Kint" w:date="2024-12-13T09:43:00Z" w16du:dateUtc="2024-12-13T08:43:00Z">
              <w:r w:rsidR="0036266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 xml:space="preserve"> of</w:t>
              </w:r>
            </w:ins>
            <w:r w:rsidRPr="00702F35"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t xml:space="preserve"> the seabed</w:t>
            </w:r>
            <w:r>
              <w:rPr>
                <w:rFonts w:ascii="Times New Roman" w:eastAsia="Times New Roman" w:hAnsi="Times New Roman" w:cs="Times New Roman"/>
                <w:color w:val="0000FF"/>
                <w:kern w:val="0"/>
                <w:sz w:val="24"/>
                <w:szCs w:val="24"/>
                <w:u w:val="single"/>
                <w14:ligatures w14:val="none"/>
              </w:rPr>
              <w:fldChar w:fldCharType="end"/>
            </w: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3081516C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1321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GEMET - Concepts, version 4.2.1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9FCD" w14:textId="77777777" w:rsidR="00702F35" w:rsidRPr="00702F35" w:rsidRDefault="00702F35" w:rsidP="00702F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2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Marine Strategy Framework Directive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  <w:p w14:paraId="297D3888" w14:textId="77777777" w:rsidR="00702F35" w:rsidRPr="00702F35" w:rsidRDefault="00702F35" w:rsidP="00702F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3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Sea bed exploitation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  <w:p w14:paraId="43EE856C" w14:textId="77777777" w:rsidR="00702F35" w:rsidRPr="00702F35" w:rsidRDefault="00702F35" w:rsidP="00702F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4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Marine monitoring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04AA71AF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5B79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GEMET - INSPIRE themes, version 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167C" w14:textId="77777777" w:rsidR="00702F35" w:rsidRPr="00702F35" w:rsidRDefault="00702F35" w:rsidP="00702F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5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Sea regions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48BFC103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09DD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INSPIRE Registry: Priority Datasets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1B1C" w14:textId="77777777" w:rsidR="00702F35" w:rsidRPr="00702F35" w:rsidRDefault="00702F35" w:rsidP="00702F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6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Directive 2008/56/EC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540F2473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60A2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INSPIRE Registry: Spatial scope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312C" w14:textId="77777777" w:rsidR="00702F35" w:rsidRPr="00702F35" w:rsidRDefault="00702F35" w:rsidP="00702F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7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National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0689065A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23D8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INSPIRE Registry: feature concepts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0E07" w14:textId="77777777" w:rsidR="00702F35" w:rsidRPr="00702F35" w:rsidRDefault="00702F35" w:rsidP="00702F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8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Sea Bed Area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7285ACC7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5C13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Marine Regions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1348" w14:textId="77777777" w:rsidR="00702F35" w:rsidRPr="00702F35" w:rsidRDefault="00702F35" w:rsidP="00702F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19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Belgian part of the North Sea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  <w:p w14:paraId="4F72647B" w14:textId="77777777" w:rsidR="00702F35" w:rsidRPr="00702F35" w:rsidRDefault="00702F35" w:rsidP="00702F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20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Greater North Sea, incl. the Kattegat and the English Channel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0B36D618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564B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NERC Vocabulary Server - C45 Vocabulary version 3.0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226F" w14:textId="77777777" w:rsidR="00702F35" w:rsidRPr="00702F35" w:rsidRDefault="00702F35" w:rsidP="00702F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21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Sea-floor integrity supports ecosystem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5EE1EA37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FB0F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Themes for open data catalogi in Belgium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4BF6" w14:textId="77777777" w:rsidR="00702F35" w:rsidRPr="00702F35" w:rsidRDefault="00702F35" w:rsidP="00702F3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hyperlink r:id="rId22" w:history="1">
              <w:r w:rsidRPr="00702F35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Environment</w:t>
              </w:r>
            </w:hyperlink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 </w:t>
            </w:r>
          </w:p>
        </w:tc>
      </w:tr>
      <w:tr w:rsidR="00702F35" w:rsidRPr="00702F35" w14:paraId="357707EE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359F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Keywords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CEFA" w14:textId="77777777" w:rsidR="00702F35" w:rsidRPr="00702F35" w:rsidRDefault="00702F35" w:rsidP="00702F3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Reporting INSPIRE   </w:t>
            </w:r>
          </w:p>
          <w:p w14:paraId="12ED5232" w14:textId="77777777" w:rsidR="00702F35" w:rsidRPr="00702F35" w:rsidRDefault="00702F35" w:rsidP="00702F3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 xml:space="preserve">Federal government   </w:t>
            </w:r>
          </w:p>
        </w:tc>
      </w:tr>
      <w:tr w:rsidR="00702F35" w:rsidRPr="00702F35" w14:paraId="0B27A70F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FF0B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Language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0AB5" w14:textId="77777777" w:rsidR="00702F35" w:rsidRPr="00702F35" w:rsidRDefault="00702F35" w:rsidP="00702F3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English </w:t>
            </w:r>
          </w:p>
        </w:tc>
      </w:tr>
      <w:tr w:rsidR="00702F35" w:rsidRPr="00702F35" w14:paraId="20653540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B41B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Resource identifier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387D" w14:textId="057F4A95" w:rsidR="00702F35" w:rsidRPr="00702F35" w:rsidDel="00141A5D" w:rsidRDefault="00702F35" w:rsidP="00702F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del w:id="114" w:author="Lars Kint" w:date="2024-12-09T10:44:00Z" w16du:dateUtc="2024-12-09T09:44:00Z"/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15" w:author="Lars Kint" w:date="2024-12-09T10:44:00Z" w16du:dateUtc="2024-12-09T09:44:00Z">
              <w:r w:rsidRPr="00702F35" w:rsidDel="00141A5D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10.24417/bmdc.be:dataset:2023 </w:delText>
              </w:r>
            </w:del>
          </w:p>
          <w:p w14:paraId="5665F497" w14:textId="7F5CEC39" w:rsidR="00702F35" w:rsidRPr="00702F35" w:rsidRDefault="00702F35" w:rsidP="00702F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16" w:author="Lars Kint" w:date="2024-12-09T10:44:00Z" w16du:dateUtc="2024-12-09T09:44:00Z">
              <w:r w:rsidRPr="00702F35" w:rsidDel="00141A5D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>bmdc.be:dataset:2023</w:delText>
              </w:r>
            </w:del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702F35" w:rsidRPr="00702F35" w14:paraId="6ECCDFF4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9D68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Legal constraints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91B8" w14:textId="77777777" w:rsidR="00702F35" w:rsidRPr="00702F35" w:rsidRDefault="00702F35" w:rsidP="00702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https://creativecommons.org/licenses/by/2.0/ </w:t>
            </w:r>
          </w:p>
          <w:p w14:paraId="7D92321B" w14:textId="77777777" w:rsidR="00702F35" w:rsidRPr="00702F35" w:rsidRDefault="00702F35" w:rsidP="00702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No conditions apply to access and use </w:t>
            </w:r>
          </w:p>
          <w:p w14:paraId="6C993629" w14:textId="77777777" w:rsidR="00702F35" w:rsidRPr="00702F35" w:rsidRDefault="00702F35" w:rsidP="00702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No limitations on public access. </w:t>
            </w:r>
          </w:p>
          <w:p w14:paraId="4CBFA294" w14:textId="77777777" w:rsidR="00702F35" w:rsidRPr="00702F35" w:rsidRDefault="00702F35" w:rsidP="00702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No conditions apply to use. </w:t>
            </w:r>
          </w:p>
        </w:tc>
      </w:tr>
      <w:tr w:rsidR="00702F35" w:rsidRPr="008C2D65" w14:paraId="6EAAC015" w14:textId="77777777" w:rsidTr="008F4C4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BD3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Contact for the resource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04FA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hyperlink r:id="rId23" w:history="1">
              <w:r w:rsidRPr="00702F35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Royal Belgian Institute for Natural Sciences (RBINS)</w:t>
              </w:r>
            </w:hyperlink>
          </w:p>
          <w:p w14:paraId="7EA0D72A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Vautierstraat 29, Brussel, 1000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7B6B5945" w14:textId="77777777" w:rsidR="00702F35" w:rsidRPr="00702F35" w:rsidRDefault="00702F35" w:rsidP="00702F3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Publisher,Owner: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hyperlink r:id="rId24" w:history="1">
              <w:r w:rsidRPr="00702F35">
                <w:rPr>
                  <w:rFonts w:ascii="Times New Roman" w:eastAsia="Times New Roman" w:hAnsi="Times New Roman" w:cs="Times New Roman"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 xml:space="preserve">info@naturalsciences.be </w:t>
              </w:r>
            </w:hyperlink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604CA560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hyperlink r:id="rId25" w:history="1">
              <w:r w:rsidRPr="00702F35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Royal Belgian Institute for Natural Sciences (RBINS), Directorate Natural Environment (OD Nature), Belgian Marine Data Centre (BMDC)</w:t>
              </w:r>
            </w:hyperlink>
          </w:p>
          <w:p w14:paraId="777130B5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Vautierstraat 29, Brussel, 1000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4C6691FB" w14:textId="77777777" w:rsidR="00702F35" w:rsidRPr="00702F35" w:rsidRDefault="00702F35" w:rsidP="00702F3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Custodian: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hyperlink r:id="rId26" w:history="1">
              <w:r w:rsidRPr="00702F35">
                <w:rPr>
                  <w:rFonts w:ascii="Times New Roman" w:eastAsia="Times New Roman" w:hAnsi="Times New Roman" w:cs="Times New Roman"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 xml:space="preserve">bmdc@naturalsciences.be </w:t>
              </w:r>
            </w:hyperlink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15FB1856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Royal Belgian Institute for Natural Sciences (RBINS), Directorate Natural Environment (OD Nature), Ecosystems data processing and modelling (ECODAM) </w:t>
            </w:r>
          </w:p>
          <w:p w14:paraId="5CE16006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Vautierstraat 29, Brussel, 1000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4D2DBCA4" w14:textId="77777777" w:rsidR="00702F35" w:rsidRPr="00702F35" w:rsidRDefault="00702F35" w:rsidP="00702F3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Author: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hyperlink r:id="rId27" w:history="1">
              <w:r w:rsidRPr="00702F35">
                <w:rPr>
                  <w:rFonts w:ascii="Times New Roman" w:eastAsia="Times New Roman" w:hAnsi="Times New Roman" w:cs="Times New Roman"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 xml:space="preserve">ecodam@lists.naturalsciences.be </w:t>
              </w:r>
            </w:hyperlink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2797E409" w14:textId="77777777" w:rsidR="00702F35" w:rsidRPr="00702F35" w:rsidRDefault="00702F35" w:rsidP="00702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Technical information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9"/>
        <w:gridCol w:w="7571"/>
      </w:tblGrid>
      <w:tr w:rsidR="00702F35" w:rsidRPr="00702F35" w14:paraId="516105C9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3F13C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Representation type</w:t>
            </w:r>
          </w:p>
        </w:tc>
        <w:tc>
          <w:tcPr>
            <w:tcW w:w="0" w:type="auto"/>
            <w:vAlign w:val="center"/>
            <w:hideMark/>
          </w:tcPr>
          <w:p w14:paraId="5D1A349B" w14:textId="77777777" w:rsidR="00702F35" w:rsidRPr="00702F35" w:rsidRDefault="00702F35" w:rsidP="00702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Vector </w:t>
            </w:r>
          </w:p>
        </w:tc>
      </w:tr>
      <w:tr w:rsidR="00702F35" w:rsidRPr="008C2D65" w14:paraId="5682C93F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27C3F1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Coordinate reference system</w:t>
            </w:r>
          </w:p>
        </w:tc>
        <w:tc>
          <w:tcPr>
            <w:tcW w:w="0" w:type="auto"/>
            <w:vAlign w:val="center"/>
            <w:hideMark/>
          </w:tcPr>
          <w:p w14:paraId="1A94B8D0" w14:textId="77777777" w:rsidR="00702F35" w:rsidRPr="00702F35" w:rsidRDefault="00702F35" w:rsidP="00702F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http://www.opengis.net/def/crs/EPSG/0/3035 </w:t>
            </w:r>
          </w:p>
        </w:tc>
      </w:tr>
      <w:tr w:rsidR="00702F35" w:rsidRPr="00702F35" w14:paraId="1C68C012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F4CE0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14:paraId="32E52928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application/xmlapplication/gml+xml </w:t>
            </w:r>
          </w:p>
        </w:tc>
      </w:tr>
      <w:tr w:rsidR="00702F35" w:rsidRPr="00702F35" w14:paraId="38336DD5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9D3286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Lineage</w:t>
            </w:r>
          </w:p>
        </w:tc>
        <w:tc>
          <w:tcPr>
            <w:tcW w:w="0" w:type="auto"/>
            <w:vAlign w:val="center"/>
            <w:hideMark/>
          </w:tcPr>
          <w:p w14:paraId="286089AF" w14:textId="19CBC457" w:rsidR="00315F1A" w:rsidRDefault="006B4DC0" w:rsidP="00315F1A">
            <w:pPr>
              <w:spacing w:before="100" w:beforeAutospacing="1" w:after="100" w:afterAutospacing="1" w:line="240" w:lineRule="auto"/>
              <w:rPr>
                <w:ins w:id="117" w:author="Lars Kint" w:date="2024-12-09T10:52:00Z" w16du:dateUtc="2024-12-09T09:52:00Z"/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ins w:id="118" w:author="Lars Kint" w:date="2024-12-09T10:45:00Z" w16du:dateUtc="2024-12-09T09:45:00Z">
              <w:r w:rsidRPr="006B4DC0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  <w:rPrChange w:id="119" w:author="Lars Kint" w:date="2024-12-09T10:46:00Z" w16du:dateUtc="2024-12-09T09:46:00Z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nl-BE"/>
                      <w14:ligatures w14:val="none"/>
                    </w:rPr>
                  </w:rPrChange>
                </w:rPr>
                <w:t>This dataset</w:t>
              </w:r>
            </w:ins>
            <w:ins w:id="120" w:author="Lars Kint" w:date="2024-12-09T10:46:00Z" w16du:dateUtc="2024-12-09T09:46:00Z">
              <w:r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combines human activity shapefiles of </w:t>
              </w:r>
            </w:ins>
            <w:ins w:id="121" w:author="Lars Kint" w:date="2024-12-09T10:52:00Z" w16du:dateUtc="2024-12-09T09:52:00Z">
              <w:r w:rsidR="00315F1A" w:rsidRPr="00C114B0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‘har</w:t>
              </w:r>
              <w:r w:rsidR="00315F1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d’ </w:t>
              </w:r>
              <w:r w:rsidR="00315F1A" w:rsidRPr="00C114B0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c</w:t>
              </w:r>
              <w:r w:rsidR="00315F1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oastal defence structures, ports,</w:t>
              </w:r>
              <w:r w:rsidR="00315F1A" w:rsidRPr="001A21B8">
                <w:t xml:space="preserve"> </w:t>
              </w:r>
              <w:r w:rsidR="00315F1A" w:rsidRPr="001A21B8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measuring pole</w:t>
              </w:r>
              <w:r w:rsidR="00315F1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s</w:t>
              </w:r>
            </w:ins>
            <w:ins w:id="122" w:author="Lars Kint" w:date="2024-12-09T11:15:00Z" w16du:dateUtc="2024-12-09T10:15:00Z">
              <w:r w:rsidR="00A602F6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and radar station</w:t>
              </w:r>
            </w:ins>
            <w:ins w:id="123" w:author="Lars Kint" w:date="2024-12-09T10:52:00Z" w16du:dateUtc="2024-12-09T09:52:00Z">
              <w:r w:rsidR="00315F1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, protection of pipelines and cables, construction of wind farms, and wrecks </w:t>
              </w:r>
            </w:ins>
            <w:ins w:id="124" w:author="Lars Kint" w:date="2024-12-09T11:16:00Z" w16du:dateUtc="2024-12-09T10:16:00Z">
              <w:r w:rsidR="00344F9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and</w:t>
              </w:r>
            </w:ins>
            <w:ins w:id="125" w:author="Lars Kint" w:date="2024-12-09T10:52:00Z" w16du:dateUtc="2024-12-09T09:52:00Z">
              <w:r w:rsidR="00315F1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other obstacles.</w:t>
              </w:r>
            </w:ins>
            <w:ins w:id="126" w:author="Lars Kint" w:date="2024-12-09T11:07:00Z" w16du:dateUtc="2024-12-09T10:07:00Z">
              <w:r w:rsidR="00214B3B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</w:t>
              </w:r>
            </w:ins>
            <w:ins w:id="127" w:author="Lars Kint" w:date="2024-12-09T11:09:00Z" w16du:dateUtc="2024-12-09T10:09:00Z">
              <w:r w:rsidR="00214B3B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A distance buffer was applied</w:t>
              </w:r>
              <w:r w:rsidR="00214B3B" w:rsidRPr="000129C8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reflecting the exact dimensions (i.e. physical loss) or the estimated impact (i.e. physical disturbance in the near field).</w:t>
              </w:r>
            </w:ins>
            <w:ins w:id="128" w:author="Lars Kint" w:date="2024-12-09T11:11:00Z" w16du:dateUtc="2024-12-09T10:11:00Z">
              <w:r w:rsidR="007E4BBD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Shapefiles are </w:t>
              </w:r>
              <w:r w:rsidR="007E4BBD" w:rsidRPr="00702F35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published in INSPIRE compliant ETRS89-LAEA projection</w:t>
              </w:r>
              <w:r w:rsidR="007E4BBD" w:rsidRPr="003A300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  <w:rPrChange w:id="129" w:author="Lars Kint" w:date="2024-12-09T11:12:00Z" w16du:dateUtc="2024-12-09T10:12:00Z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nl-BE"/>
                      <w14:ligatures w14:val="none"/>
                    </w:rPr>
                  </w:rPrChange>
                </w:rPr>
                <w:t>.</w:t>
              </w:r>
            </w:ins>
            <w:ins w:id="130" w:author="Lars Kint" w:date="2024-12-09T11:12:00Z" w16du:dateUtc="2024-12-09T10:12:00Z">
              <w:r w:rsidR="003A300A" w:rsidRPr="003A300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  <w:rPrChange w:id="131" w:author="Lars Kint" w:date="2024-12-09T11:12:00Z" w16du:dateUtc="2024-12-09T10:12:00Z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val="nl-BE"/>
                      <w14:ligatures w14:val="none"/>
                    </w:rPr>
                  </w:rPrChange>
                </w:rPr>
                <w:t xml:space="preserve"> </w:t>
              </w:r>
              <w:r w:rsidR="003A300A" w:rsidRPr="00702F35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The data is then dynamically made available through WFS and statically converted to an INSPIRE-compliant GML file.</w:t>
              </w:r>
            </w:ins>
          </w:p>
          <w:p w14:paraId="1EA84388" w14:textId="0D118BB1" w:rsidR="00702F35" w:rsidRPr="00702F35" w:rsidRDefault="00702F35" w:rsidP="00315F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32" w:author="Lars Kint" w:date="2024-12-09T10:46:00Z" w16du:dateUtc="2024-12-09T09:46:00Z">
              <w:r w:rsidRPr="00702F35" w:rsidDel="006B4DC0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This dataset is the result of a combination of five smaller shapefiles representing power cables with its rock dump, dredging and dumping area, extraction area, war ammunition stocking area and wind farms. </w:delText>
              </w:r>
            </w:del>
            <w:del w:id="133" w:author="Lars Kint" w:date="2024-12-09T11:05:00Z" w16du:dateUtc="2024-12-09T10:05:00Z">
              <w:r w:rsidRPr="00702F35" w:rsidDel="00214B3B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>Original data were described in different coordinates system such as WGS84, ED50 and ETRS89</w:delText>
              </w:r>
            </w:del>
            <w:del w:id="134" w:author="Lars Kint" w:date="2024-12-09T11:12:00Z" w16du:dateUtc="2024-12-09T10:12:00Z">
              <w:r w:rsidRPr="00702F35" w:rsidDel="004D14E4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. A buffer is applied around line geometry to create a serie of polygon that are reprojected in WGS84. Finally all shapefiles are dissolved and published in INSPIRE compliant ETRS89-LAEA projection. </w:delText>
              </w:r>
              <w:r w:rsidRPr="00702F35" w:rsidDel="003A300A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>The data is then dynamically made available through WFS and statically converted to an INSPIRE-compliant GML file.</w:delText>
              </w:r>
            </w:del>
          </w:p>
        </w:tc>
      </w:tr>
    </w:tbl>
    <w:p w14:paraId="28094B6A" w14:textId="77777777" w:rsidR="00702F35" w:rsidRPr="00702F35" w:rsidRDefault="00702F35" w:rsidP="00702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02F3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Metadata information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4"/>
        <w:gridCol w:w="7856"/>
        <w:tblGridChange w:id="135">
          <w:tblGrid>
            <w:gridCol w:w="1494"/>
            <w:gridCol w:w="7856"/>
          </w:tblGrid>
        </w:tblGridChange>
      </w:tblGrid>
      <w:tr w:rsidR="00702F35" w:rsidRPr="00702F35" w14:paraId="15089548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EDC7B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Contact</w:t>
            </w:r>
          </w:p>
        </w:tc>
        <w:tc>
          <w:tcPr>
            <w:tcW w:w="0" w:type="auto"/>
            <w:vAlign w:val="center"/>
            <w:hideMark/>
          </w:tcPr>
          <w:p w14:paraId="747D0C49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hyperlink r:id="rId28" w:history="1">
              <w:r w:rsidRPr="00702F35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Royal Belgian Institute for Natural Sciences (RBINS), Directorate Natural Environment (OD Nature), Belgian Marine Data Centre (BMDC)</w:t>
              </w:r>
            </w:hyperlink>
          </w:p>
          <w:p w14:paraId="7C4D2FCC" w14:textId="77777777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Vautierstraat 29, Brussel, 1000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382F98E0" w14:textId="77777777" w:rsidR="00702F35" w:rsidRPr="00702F35" w:rsidRDefault="00702F35" w:rsidP="00702F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Point of Contact:</w:t>
            </w:r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hyperlink r:id="rId29" w:history="1">
              <w:r w:rsidRPr="00702F35">
                <w:rPr>
                  <w:rFonts w:ascii="Times New Roman" w:eastAsia="Times New Roman" w:hAnsi="Times New Roman" w:cs="Times New Roman"/>
                  <w:i/>
                  <w:iCs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 xml:space="preserve">bmdc@naturalsciences.be </w:t>
              </w:r>
            </w:hyperlink>
            <w:r w:rsidRPr="00702F35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</w:tc>
      </w:tr>
      <w:tr w:rsidR="00702F35" w:rsidRPr="00702F35" w14:paraId="25B886B4" w14:textId="77777777" w:rsidTr="008F4C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539EB6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Metadata language</w:t>
            </w:r>
          </w:p>
        </w:tc>
        <w:tc>
          <w:tcPr>
            <w:tcW w:w="0" w:type="auto"/>
            <w:vAlign w:val="center"/>
            <w:hideMark/>
          </w:tcPr>
          <w:p w14:paraId="73FC5E64" w14:textId="77777777" w:rsidR="00702F35" w:rsidRPr="00702F35" w:rsidRDefault="00702F35" w:rsidP="00702F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English</w:t>
            </w:r>
          </w:p>
          <w:p w14:paraId="33BE1DF6" w14:textId="2768C640" w:rsidR="00702F35" w:rsidRPr="00702F35" w:rsidDel="000B2DA6" w:rsidRDefault="00702F35" w:rsidP="00702F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del w:id="136" w:author="Lars Kint" w:date="2024-12-09T15:48:00Z" w16du:dateUtc="2024-12-09T14:48:00Z"/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37" w:author="Lars Kint" w:date="2024-12-09T15:48:00Z" w16du:dateUtc="2024-12-09T14:48:00Z">
              <w:r w:rsidRPr="00702F35" w:rsidDel="000B2DA6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Nederlands </w:delText>
              </w:r>
            </w:del>
          </w:p>
          <w:p w14:paraId="1F90351E" w14:textId="485B55F9" w:rsidR="00702F35" w:rsidRPr="00702F35" w:rsidDel="000B2DA6" w:rsidRDefault="00702F35" w:rsidP="00702F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del w:id="138" w:author="Lars Kint" w:date="2024-12-09T15:48:00Z" w16du:dateUtc="2024-12-09T14:48:00Z"/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39" w:author="Lars Kint" w:date="2024-12-09T15:48:00Z" w16du:dateUtc="2024-12-09T14:48:00Z">
              <w:r w:rsidRPr="00702F35" w:rsidDel="000B2DA6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Français </w:delText>
              </w:r>
            </w:del>
          </w:p>
          <w:p w14:paraId="7A529610" w14:textId="16ED3552" w:rsidR="00702F35" w:rsidRPr="00702F35" w:rsidDel="000B2DA6" w:rsidRDefault="00702F35" w:rsidP="00702F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del w:id="140" w:author="Lars Kint" w:date="2024-12-09T15:48:00Z" w16du:dateUtc="2024-12-09T14:48:00Z"/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41" w:author="Lars Kint" w:date="2024-12-09T15:48:00Z" w16du:dateUtc="2024-12-09T14:48:00Z">
              <w:r w:rsidRPr="00702F35" w:rsidDel="000B2DA6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 xml:space="preserve">English </w:delText>
              </w:r>
            </w:del>
          </w:p>
          <w:p w14:paraId="4D53DFAB" w14:textId="25233892" w:rsidR="00702F35" w:rsidRPr="00702F35" w:rsidRDefault="00702F35" w:rsidP="00702F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42" w:author="Lars Kint" w:date="2024-12-09T15:48:00Z" w16du:dateUtc="2024-12-09T14:48:00Z">
              <w:r w:rsidRPr="00702F35" w:rsidDel="000B2DA6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>Deutsch</w:delText>
              </w:r>
            </w:del>
            <w:r w:rsidRPr="00702F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702F35" w:rsidRPr="00702F35" w14:paraId="67EA96C3" w14:textId="77777777" w:rsidTr="00136765">
        <w:tblPrEx>
          <w:tblW w:w="0" w:type="auto"/>
          <w:tblCellSpacing w:w="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PrExChange w:id="143" w:author="Lars Kint" w:date="2024-12-09T10:48:00Z" w16du:dateUtc="2024-12-09T09:48:00Z">
            <w:tblPrEx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blCellSpacing w:w="15" w:type="dxa"/>
          <w:trPrChange w:id="144" w:author="Lars Kint" w:date="2024-12-09T10:48:00Z" w16du:dateUtc="2024-12-09T09:48:00Z">
            <w:trPr>
              <w:tblCellSpacing w:w="15" w:type="dxa"/>
            </w:trPr>
          </w:trPrChange>
        </w:trPr>
        <w:tc>
          <w:tcPr>
            <w:tcW w:w="0" w:type="auto"/>
            <w:vAlign w:val="center"/>
            <w:hideMark/>
            <w:tcPrChange w:id="145" w:author="Lars Kint" w:date="2024-12-09T10:48:00Z" w16du:dateUtc="2024-12-09T09:48:00Z">
              <w:tcPr>
                <w:tcW w:w="0" w:type="auto"/>
                <w:vAlign w:val="center"/>
                <w:hideMark/>
              </w:tcPr>
            </w:tcPrChange>
          </w:tcPr>
          <w:p w14:paraId="33146A3A" w14:textId="77777777" w:rsidR="00702F35" w:rsidRPr="00702F35" w:rsidRDefault="00702F35" w:rsidP="00702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2F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Identifier</w:t>
            </w:r>
          </w:p>
        </w:tc>
        <w:tc>
          <w:tcPr>
            <w:tcW w:w="0" w:type="auto"/>
            <w:vAlign w:val="center"/>
            <w:tcPrChange w:id="146" w:author="Lars Kint" w:date="2024-12-09T10:48:00Z" w16du:dateUtc="2024-12-09T09:48:00Z">
              <w:tcPr>
                <w:tcW w:w="0" w:type="auto"/>
                <w:vAlign w:val="center"/>
              </w:tcPr>
            </w:tcPrChange>
          </w:tcPr>
          <w:p w14:paraId="313C0DCF" w14:textId="0A9DDF8A" w:rsidR="00702F35" w:rsidRPr="00702F35" w:rsidRDefault="00702F35" w:rsidP="00702F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del w:id="147" w:author="Lars Kint" w:date="2024-12-09T10:48:00Z" w16du:dateUtc="2024-12-09T09:48:00Z">
              <w:r w:rsidRPr="00702F35" w:rsidDel="00136765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delText>bmdc.be:dataset:2023</w:delText>
              </w:r>
            </w:del>
          </w:p>
        </w:tc>
      </w:tr>
    </w:tbl>
    <w:p w14:paraId="4085D3BF" w14:textId="77777777" w:rsidR="008A7E17" w:rsidRDefault="008A7E17"/>
    <w:sectPr w:rsidR="008A7E17" w:rsidSect="00261242">
      <w:footerReference w:type="default" r:id="rId3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121B8" w14:textId="77777777" w:rsidR="00834A35" w:rsidRDefault="00834A35" w:rsidP="008F4C4D">
      <w:pPr>
        <w:spacing w:after="0" w:line="240" w:lineRule="auto"/>
      </w:pPr>
      <w:r>
        <w:separator/>
      </w:r>
    </w:p>
  </w:endnote>
  <w:endnote w:type="continuationSeparator" w:id="0">
    <w:p w14:paraId="3FA1E7C4" w14:textId="77777777" w:rsidR="00834A35" w:rsidRDefault="00834A35" w:rsidP="008F4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7979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C628BD" w14:textId="4BCE1FA8" w:rsidR="008F4C4D" w:rsidRDefault="008F4C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639F6B" w14:textId="77777777" w:rsidR="008F4C4D" w:rsidRDefault="008F4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6120C" w14:textId="77777777" w:rsidR="00834A35" w:rsidRDefault="00834A35" w:rsidP="008F4C4D">
      <w:pPr>
        <w:spacing w:after="0" w:line="240" w:lineRule="auto"/>
      </w:pPr>
      <w:r>
        <w:separator/>
      </w:r>
    </w:p>
  </w:footnote>
  <w:footnote w:type="continuationSeparator" w:id="0">
    <w:p w14:paraId="6F0E254F" w14:textId="77777777" w:rsidR="00834A35" w:rsidRDefault="00834A35" w:rsidP="008F4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F3B45"/>
    <w:multiLevelType w:val="multilevel"/>
    <w:tmpl w:val="2058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E1EA1"/>
    <w:multiLevelType w:val="multilevel"/>
    <w:tmpl w:val="9DDC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20BA5"/>
    <w:multiLevelType w:val="multilevel"/>
    <w:tmpl w:val="BAEC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20FB9"/>
    <w:multiLevelType w:val="multilevel"/>
    <w:tmpl w:val="D062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F90109"/>
    <w:multiLevelType w:val="multilevel"/>
    <w:tmpl w:val="D5BC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8D02CF"/>
    <w:multiLevelType w:val="multilevel"/>
    <w:tmpl w:val="BA8C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787D00"/>
    <w:multiLevelType w:val="multilevel"/>
    <w:tmpl w:val="844CC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E651A3"/>
    <w:multiLevelType w:val="multilevel"/>
    <w:tmpl w:val="31FC1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87809"/>
    <w:multiLevelType w:val="multilevel"/>
    <w:tmpl w:val="85F8D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0674AC"/>
    <w:multiLevelType w:val="multilevel"/>
    <w:tmpl w:val="63426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D00041"/>
    <w:multiLevelType w:val="multilevel"/>
    <w:tmpl w:val="FD70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F2FCC"/>
    <w:multiLevelType w:val="multilevel"/>
    <w:tmpl w:val="D30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CD7C3E"/>
    <w:multiLevelType w:val="multilevel"/>
    <w:tmpl w:val="392C9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A4253B"/>
    <w:multiLevelType w:val="multilevel"/>
    <w:tmpl w:val="F474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6E6D"/>
    <w:multiLevelType w:val="multilevel"/>
    <w:tmpl w:val="2E32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45A11"/>
    <w:multiLevelType w:val="multilevel"/>
    <w:tmpl w:val="04B6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FC69CE"/>
    <w:multiLevelType w:val="multilevel"/>
    <w:tmpl w:val="92E8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D12398"/>
    <w:multiLevelType w:val="multilevel"/>
    <w:tmpl w:val="8C24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8270286">
    <w:abstractNumId w:val="10"/>
  </w:num>
  <w:num w:numId="2" w16cid:durableId="1460151120">
    <w:abstractNumId w:val="8"/>
  </w:num>
  <w:num w:numId="3" w16cid:durableId="691957297">
    <w:abstractNumId w:val="14"/>
  </w:num>
  <w:num w:numId="4" w16cid:durableId="66656351">
    <w:abstractNumId w:val="4"/>
  </w:num>
  <w:num w:numId="5" w16cid:durableId="956181310">
    <w:abstractNumId w:val="3"/>
  </w:num>
  <w:num w:numId="6" w16cid:durableId="365983447">
    <w:abstractNumId w:val="1"/>
  </w:num>
  <w:num w:numId="7" w16cid:durableId="1044018867">
    <w:abstractNumId w:val="13"/>
  </w:num>
  <w:num w:numId="8" w16cid:durableId="819613872">
    <w:abstractNumId w:val="0"/>
  </w:num>
  <w:num w:numId="9" w16cid:durableId="1976763364">
    <w:abstractNumId w:val="7"/>
  </w:num>
  <w:num w:numId="10" w16cid:durableId="1205290781">
    <w:abstractNumId w:val="12"/>
  </w:num>
  <w:num w:numId="11" w16cid:durableId="1192185849">
    <w:abstractNumId w:val="15"/>
  </w:num>
  <w:num w:numId="12" w16cid:durableId="1015811111">
    <w:abstractNumId w:val="5"/>
  </w:num>
  <w:num w:numId="13" w16cid:durableId="1528178620">
    <w:abstractNumId w:val="9"/>
  </w:num>
  <w:num w:numId="14" w16cid:durableId="2074810029">
    <w:abstractNumId w:val="17"/>
  </w:num>
  <w:num w:numId="15" w16cid:durableId="2002269777">
    <w:abstractNumId w:val="11"/>
  </w:num>
  <w:num w:numId="16" w16cid:durableId="2011980221">
    <w:abstractNumId w:val="2"/>
  </w:num>
  <w:num w:numId="17" w16cid:durableId="55057113">
    <w:abstractNumId w:val="6"/>
  </w:num>
  <w:num w:numId="18" w16cid:durableId="20956617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ars Kint">
    <w15:presenceInfo w15:providerId="AD" w15:userId="S::lkint@naturalsciences.be::d06e7896-6a4d-4b5d-90ec-a081bf0b6c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F35"/>
    <w:rsid w:val="00085514"/>
    <w:rsid w:val="000B2DA6"/>
    <w:rsid w:val="000E0142"/>
    <w:rsid w:val="00117E12"/>
    <w:rsid w:val="00136765"/>
    <w:rsid w:val="00141A5D"/>
    <w:rsid w:val="00143495"/>
    <w:rsid w:val="001A21B8"/>
    <w:rsid w:val="00205EB1"/>
    <w:rsid w:val="00214B3B"/>
    <w:rsid w:val="00235D6C"/>
    <w:rsid w:val="00261242"/>
    <w:rsid w:val="00294844"/>
    <w:rsid w:val="002D26CF"/>
    <w:rsid w:val="00315F1A"/>
    <w:rsid w:val="003259A4"/>
    <w:rsid w:val="00335C5D"/>
    <w:rsid w:val="00344F9A"/>
    <w:rsid w:val="003514A1"/>
    <w:rsid w:val="00362661"/>
    <w:rsid w:val="003A300A"/>
    <w:rsid w:val="00480CB0"/>
    <w:rsid w:val="004D14E4"/>
    <w:rsid w:val="00523DBB"/>
    <w:rsid w:val="00573999"/>
    <w:rsid w:val="00591564"/>
    <w:rsid w:val="00593432"/>
    <w:rsid w:val="005B1496"/>
    <w:rsid w:val="00640AFE"/>
    <w:rsid w:val="0067493D"/>
    <w:rsid w:val="006B4DC0"/>
    <w:rsid w:val="00702F35"/>
    <w:rsid w:val="007235EA"/>
    <w:rsid w:val="00725E0F"/>
    <w:rsid w:val="007E4BBD"/>
    <w:rsid w:val="00834A35"/>
    <w:rsid w:val="008444C5"/>
    <w:rsid w:val="00845635"/>
    <w:rsid w:val="008538BD"/>
    <w:rsid w:val="00867328"/>
    <w:rsid w:val="008A7E17"/>
    <w:rsid w:val="008C2D65"/>
    <w:rsid w:val="008F4C4D"/>
    <w:rsid w:val="00915C88"/>
    <w:rsid w:val="009774BF"/>
    <w:rsid w:val="009C127A"/>
    <w:rsid w:val="00A4361E"/>
    <w:rsid w:val="00A52176"/>
    <w:rsid w:val="00A602F6"/>
    <w:rsid w:val="00AA1595"/>
    <w:rsid w:val="00AB262A"/>
    <w:rsid w:val="00B31014"/>
    <w:rsid w:val="00B7548B"/>
    <w:rsid w:val="00C23591"/>
    <w:rsid w:val="00CB5FAE"/>
    <w:rsid w:val="00D03378"/>
    <w:rsid w:val="00D07834"/>
    <w:rsid w:val="00D23614"/>
    <w:rsid w:val="00E67CA6"/>
    <w:rsid w:val="00E94413"/>
    <w:rsid w:val="00EA48CB"/>
    <w:rsid w:val="00F55468"/>
    <w:rsid w:val="00F8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E589"/>
  <w15:chartTrackingRefBased/>
  <w15:docId w15:val="{8941E71D-C420-43A9-836F-9ACF5FD2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4C5"/>
    <w:pPr>
      <w:keepNext/>
      <w:keepLines/>
      <w:spacing w:before="240" w:after="0" w:line="360" w:lineRule="auto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02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702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4C5"/>
    <w:rPr>
      <w:rFonts w:eastAsiaTheme="majorEastAsia" w:cstheme="majorBidi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02F35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02F35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Strong">
    <w:name w:val="Strong"/>
    <w:basedOn w:val="DefaultParagraphFont"/>
    <w:uiPriority w:val="22"/>
    <w:qFormat/>
    <w:rsid w:val="00702F35"/>
    <w:rPr>
      <w:b/>
      <w:bCs/>
    </w:rPr>
  </w:style>
  <w:style w:type="character" w:customStyle="1" w:styleId="label">
    <w:name w:val="label"/>
    <w:basedOn w:val="DefaultParagraphFont"/>
    <w:rsid w:val="00702F35"/>
  </w:style>
  <w:style w:type="paragraph" w:customStyle="1" w:styleId="ng-binding">
    <w:name w:val="ng-binding"/>
    <w:basedOn w:val="Normal"/>
    <w:rsid w:val="007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ext-muted">
    <w:name w:val="text-muted"/>
    <w:basedOn w:val="Normal"/>
    <w:rsid w:val="007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g-scope">
    <w:name w:val="ng-scope"/>
    <w:basedOn w:val="DefaultParagraphFont"/>
    <w:rsid w:val="00702F35"/>
  </w:style>
  <w:style w:type="character" w:styleId="Hyperlink">
    <w:name w:val="Hyperlink"/>
    <w:basedOn w:val="DefaultParagraphFont"/>
    <w:uiPriority w:val="99"/>
    <w:semiHidden/>
    <w:unhideWhenUsed/>
    <w:rsid w:val="00702F3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gn-related-description">
    <w:name w:val="gn-related-description"/>
    <w:basedOn w:val="DefaultParagraphFont"/>
    <w:rsid w:val="00702F35"/>
  </w:style>
  <w:style w:type="character" w:customStyle="1" w:styleId="ng-binding1">
    <w:name w:val="ng-binding1"/>
    <w:basedOn w:val="DefaultParagraphFont"/>
    <w:rsid w:val="00702F35"/>
  </w:style>
  <w:style w:type="paragraph" w:customStyle="1" w:styleId="tt-cursor">
    <w:name w:val="tt-cursor"/>
    <w:basedOn w:val="Normal"/>
    <w:rsid w:val="007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02F35"/>
    <w:pPr>
      <w:spacing w:after="0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02F35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ng-scope1">
    <w:name w:val="ng-scope1"/>
    <w:basedOn w:val="Normal"/>
    <w:rsid w:val="007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adge">
    <w:name w:val="badge"/>
    <w:basedOn w:val="DefaultParagraphFont"/>
    <w:rsid w:val="00702F35"/>
  </w:style>
  <w:style w:type="paragraph" w:styleId="Header">
    <w:name w:val="header"/>
    <w:basedOn w:val="Normal"/>
    <w:link w:val="HeaderChar"/>
    <w:uiPriority w:val="99"/>
    <w:unhideWhenUsed/>
    <w:rsid w:val="008F4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C4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4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C4D"/>
    <w:rPr>
      <w:lang w:val="en-GB"/>
    </w:rPr>
  </w:style>
  <w:style w:type="paragraph" w:styleId="Revision">
    <w:name w:val="Revision"/>
    <w:hidden/>
    <w:uiPriority w:val="99"/>
    <w:semiHidden/>
    <w:rsid w:val="00CB5FAE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8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3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29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3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03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51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06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288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9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8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7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89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2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ionet.europa.eu/gemet/concept/7498" TargetMode="External"/><Relationship Id="rId18" Type="http://schemas.openxmlformats.org/officeDocument/2006/relationships/hyperlink" Target="http://inspire.ec.europa.eu/featureconcept/SeaBedArea" TargetMode="External"/><Relationship Id="rId26" Type="http://schemas.openxmlformats.org/officeDocument/2006/relationships/hyperlink" Target="mailto:bmdc@naturalsciences.b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vocab.nerc.ac.uk/collection/C45/current/D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ionet.europa.eu/gemet/concept/15228" TargetMode="External"/><Relationship Id="rId17" Type="http://schemas.openxmlformats.org/officeDocument/2006/relationships/hyperlink" Target="http://inspire.ec.europa.eu/metadata-codelist/SpatialScope/national" TargetMode="External"/><Relationship Id="rId25" Type="http://schemas.openxmlformats.org/officeDocument/2006/relationships/hyperlink" Target="https://www.bmdc.b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inspire.ec.europa.eu/metadata-codelist/PriorityDataset/dir-2008-56" TargetMode="External"/><Relationship Id="rId20" Type="http://schemas.openxmlformats.org/officeDocument/2006/relationships/hyperlink" Target="http://marineregions.org/mrgid/50155" TargetMode="External"/><Relationship Id="rId29" Type="http://schemas.openxmlformats.org/officeDocument/2006/relationships/hyperlink" Target="mailto:bmdc@naturalsciences.b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patial.naturalsciences.be/geoserver/MSFD/ows?version=1.3.0&amp;service=WMS&amp;request=GetCapabilities" TargetMode="External"/><Relationship Id="rId24" Type="http://schemas.openxmlformats.org/officeDocument/2006/relationships/hyperlink" Target="mailto:info@naturalsciences.be" TargetMode="External"/><Relationship Id="rId32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hyperlink" Target="http://inspire.ec.europa.eu/theme/sr" TargetMode="External"/><Relationship Id="rId23" Type="http://schemas.openxmlformats.org/officeDocument/2006/relationships/hyperlink" Target="https://www.naturalsciences.be" TargetMode="External"/><Relationship Id="rId28" Type="http://schemas.openxmlformats.org/officeDocument/2006/relationships/hyperlink" Target="https://www.bmdc.be" TargetMode="External"/><Relationship Id="rId10" Type="http://schemas.openxmlformats.org/officeDocument/2006/relationships/hyperlink" Target="https://spatial.naturalsciences.be/geoserver/MSFD/ows?version=2.0.0&amp;service=WFS&amp;request=GetCapabilities" TargetMode="External"/><Relationship Id="rId19" Type="http://schemas.openxmlformats.org/officeDocument/2006/relationships/hyperlink" Target="http://marineregions.org/mrgid/26567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ionet.europa.eu/gemet/concept/5042" TargetMode="External"/><Relationship Id="rId22" Type="http://schemas.openxmlformats.org/officeDocument/2006/relationships/hyperlink" Target="http://vocab.belgif.be/auth/datatheme/ENVI" TargetMode="External"/><Relationship Id="rId27" Type="http://schemas.openxmlformats.org/officeDocument/2006/relationships/hyperlink" Target="mailto:ecodam@lists.naturalsciences.b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4a3f5f-2473-442b-8cc7-e94b35f0f0ad">
      <Terms xmlns="http://schemas.microsoft.com/office/infopath/2007/PartnerControls"/>
    </lcf76f155ced4ddcb4097134ff3c332f>
    <TaxCatchAll xmlns="3060c80a-0337-4a2c-a754-507e32ffde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AFD61383BAE4FAD948A3814CED864" ma:contentTypeVersion="15" ma:contentTypeDescription="Een nieuw document maken." ma:contentTypeScope="" ma:versionID="57af5751158692155234ed83e45fd078">
  <xsd:schema xmlns:xsd="http://www.w3.org/2001/XMLSchema" xmlns:xs="http://www.w3.org/2001/XMLSchema" xmlns:p="http://schemas.microsoft.com/office/2006/metadata/properties" xmlns:ns2="9b4a3f5f-2473-442b-8cc7-e94b35f0f0ad" xmlns:ns3="3060c80a-0337-4a2c-a754-507e32ffde3c" targetNamespace="http://schemas.microsoft.com/office/2006/metadata/properties" ma:root="true" ma:fieldsID="526c94a5fab83d409b1c276ca40bf4ea" ns2:_="" ns3:_="">
    <xsd:import namespace="9b4a3f5f-2473-442b-8cc7-e94b35f0f0ad"/>
    <xsd:import namespace="3060c80a-0337-4a2c-a754-507e32ffd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a3f5f-2473-442b-8cc7-e94b35f0f0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887cc964-1fad-4322-8c46-b34bf62841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0c80a-0337-4a2c-a754-507e32ffde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487fe21-4b75-447a-93bf-eb02ec3891a3}" ma:internalName="TaxCatchAll" ma:showField="CatchAllData" ma:web="3060c80a-0337-4a2c-a754-507e32ffd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8A3BAB-1642-46AE-9365-A589F72A8B90}">
  <ds:schemaRefs>
    <ds:schemaRef ds:uri="http://schemas.microsoft.com/office/2006/metadata/properties"/>
    <ds:schemaRef ds:uri="http://schemas.microsoft.com/office/infopath/2007/PartnerControls"/>
    <ds:schemaRef ds:uri="9b4a3f5f-2473-442b-8cc7-e94b35f0f0ad"/>
    <ds:schemaRef ds:uri="3060c80a-0337-4a2c-a754-507e32ffde3c"/>
  </ds:schemaRefs>
</ds:datastoreItem>
</file>

<file path=customXml/itemProps2.xml><?xml version="1.0" encoding="utf-8"?>
<ds:datastoreItem xmlns:ds="http://schemas.openxmlformats.org/officeDocument/2006/customXml" ds:itemID="{0A3BA831-AE96-464D-8456-9220B8CEAFF9}"/>
</file>

<file path=customXml/itemProps3.xml><?xml version="1.0" encoding="utf-8"?>
<ds:datastoreItem xmlns:ds="http://schemas.openxmlformats.org/officeDocument/2006/customXml" ds:itemID="{70904EAD-5859-4AF5-9BF2-2BBF4D99C8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Lagring</dc:creator>
  <cp:keywords/>
  <dc:description/>
  <cp:lastModifiedBy>Lars Kint</cp:lastModifiedBy>
  <cp:revision>60</cp:revision>
  <dcterms:created xsi:type="dcterms:W3CDTF">2023-10-13T15:00:00Z</dcterms:created>
  <dcterms:modified xsi:type="dcterms:W3CDTF">2024-12-13T08:56:00Z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0x010100589AFD61383BAE4FAD948A3814CED864</vt:lpwstr>
  </property>
</Properties>
</file>