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33C9F" w14:textId="4843095B" w:rsidR="00702F35" w:rsidRPr="00702F35" w:rsidRDefault="00702F35" w:rsidP="00702F35">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702F35">
        <w:rPr>
          <w:rFonts w:ascii="Times New Roman" w:eastAsia="Times New Roman" w:hAnsi="Times New Roman" w:cs="Times New Roman"/>
          <w:b/>
          <w:bCs/>
          <w:kern w:val="36"/>
          <w:sz w:val="48"/>
          <w:szCs w:val="48"/>
          <w14:ligatures w14:val="none"/>
        </w:rPr>
        <w:t>Physical disturbance to the seabed dataset in support of the Marine Strategy Framework Directive (MSFD) Descriptor 6 (D</w:t>
      </w:r>
      <w:del w:id="0" w:author="Lars Kint" w:date="2024-12-09T15:51:00Z" w16du:dateUtc="2024-12-09T14:51:00Z">
        <w:r w:rsidRPr="00702F35" w:rsidDel="00B13395">
          <w:rPr>
            <w:rFonts w:ascii="Times New Roman" w:eastAsia="Times New Roman" w:hAnsi="Times New Roman" w:cs="Times New Roman"/>
            <w:b/>
            <w:bCs/>
            <w:kern w:val="36"/>
            <w:sz w:val="48"/>
            <w:szCs w:val="48"/>
            <w14:ligatures w14:val="none"/>
          </w:rPr>
          <w:delText>0</w:delText>
        </w:r>
      </w:del>
      <w:r w:rsidRPr="00702F35">
        <w:rPr>
          <w:rFonts w:ascii="Times New Roman" w:eastAsia="Times New Roman" w:hAnsi="Times New Roman" w:cs="Times New Roman"/>
          <w:b/>
          <w:bCs/>
          <w:kern w:val="36"/>
          <w:sz w:val="48"/>
          <w:szCs w:val="48"/>
          <w14:ligatures w14:val="none"/>
        </w:rPr>
        <w:t>6C</w:t>
      </w:r>
      <w:del w:id="1" w:author="Lars Kint" w:date="2024-12-09T15:51:00Z" w16du:dateUtc="2024-12-09T14:51:00Z">
        <w:r w:rsidRPr="00702F35" w:rsidDel="00B13395">
          <w:rPr>
            <w:rFonts w:ascii="Times New Roman" w:eastAsia="Times New Roman" w:hAnsi="Times New Roman" w:cs="Times New Roman"/>
            <w:b/>
            <w:bCs/>
            <w:kern w:val="36"/>
            <w:sz w:val="48"/>
            <w:szCs w:val="48"/>
            <w14:ligatures w14:val="none"/>
          </w:rPr>
          <w:delText>0</w:delText>
        </w:r>
      </w:del>
      <w:r w:rsidRPr="00702F35">
        <w:rPr>
          <w:rFonts w:ascii="Times New Roman" w:eastAsia="Times New Roman" w:hAnsi="Times New Roman" w:cs="Times New Roman"/>
          <w:b/>
          <w:bCs/>
          <w:kern w:val="36"/>
          <w:sz w:val="48"/>
          <w:szCs w:val="48"/>
          <w14:ligatures w14:val="none"/>
        </w:rPr>
        <w:t>2, 20</w:t>
      </w:r>
      <w:ins w:id="2" w:author="Lars Kint" w:date="2024-12-09T10:27:00Z" w16du:dateUtc="2024-12-09T09:27:00Z">
        <w:r w:rsidR="00394DC6" w:rsidRPr="00394DC6">
          <w:rPr>
            <w:rFonts w:ascii="Times New Roman" w:eastAsia="Times New Roman" w:hAnsi="Times New Roman" w:cs="Times New Roman"/>
            <w:b/>
            <w:bCs/>
            <w:kern w:val="36"/>
            <w:sz w:val="48"/>
            <w:szCs w:val="48"/>
            <w14:ligatures w14:val="none"/>
            <w:rPrChange w:id="3" w:author="Lars Kint" w:date="2024-12-09T10:27:00Z" w16du:dateUtc="2024-12-09T09:27:00Z">
              <w:rPr>
                <w:rFonts w:ascii="Times New Roman" w:eastAsia="Times New Roman" w:hAnsi="Times New Roman" w:cs="Times New Roman"/>
                <w:b/>
                <w:bCs/>
                <w:kern w:val="36"/>
                <w:sz w:val="48"/>
                <w:szCs w:val="48"/>
                <w:lang w:val="nl-BE"/>
                <w14:ligatures w14:val="none"/>
              </w:rPr>
            </w:rPrChange>
          </w:rPr>
          <w:t>24</w:t>
        </w:r>
      </w:ins>
      <w:del w:id="4" w:author="Lars Kint" w:date="2024-12-09T10:27:00Z" w16du:dateUtc="2024-12-09T09:27:00Z">
        <w:r w:rsidRPr="00702F35" w:rsidDel="00394DC6">
          <w:rPr>
            <w:rFonts w:ascii="Times New Roman" w:eastAsia="Times New Roman" w:hAnsi="Times New Roman" w:cs="Times New Roman"/>
            <w:b/>
            <w:bCs/>
            <w:kern w:val="36"/>
            <w:sz w:val="48"/>
            <w:szCs w:val="48"/>
            <w14:ligatures w14:val="none"/>
          </w:rPr>
          <w:delText>18</w:delText>
        </w:r>
      </w:del>
      <w:r w:rsidRPr="00702F35">
        <w:rPr>
          <w:rFonts w:ascii="Times New Roman" w:eastAsia="Times New Roman" w:hAnsi="Times New Roman" w:cs="Times New Roman"/>
          <w:b/>
          <w:bCs/>
          <w:kern w:val="36"/>
          <w:sz w:val="48"/>
          <w:szCs w:val="48"/>
          <w14:ligatures w14:val="none"/>
        </w:rPr>
        <w:t xml:space="preserve"> Reporting) </w:t>
      </w:r>
    </w:p>
    <w:p w14:paraId="3A59672B" w14:textId="4C0E72CC" w:rsidR="00702F35" w:rsidRPr="00854ADA" w:rsidDel="00A50803" w:rsidRDefault="00702F35" w:rsidP="00702F35">
      <w:pPr>
        <w:spacing w:after="0" w:line="240" w:lineRule="auto"/>
        <w:rPr>
          <w:del w:id="5" w:author="Lars Kint" w:date="2024-12-12T10:17:00Z" w16du:dateUtc="2024-12-12T09:17:00Z"/>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This dataset is part of the 20</w:t>
      </w:r>
      <w:ins w:id="6" w:author="Lars Kint" w:date="2024-12-09T10:27:00Z" w16du:dateUtc="2024-12-09T09:27:00Z">
        <w:r w:rsidR="00394DC6" w:rsidRPr="00394DC6">
          <w:rPr>
            <w:rFonts w:ascii="Times New Roman" w:eastAsia="Times New Roman" w:hAnsi="Times New Roman" w:cs="Times New Roman"/>
            <w:kern w:val="0"/>
            <w:sz w:val="24"/>
            <w:szCs w:val="24"/>
            <w14:ligatures w14:val="none"/>
            <w:rPrChange w:id="7" w:author="Lars Kint" w:date="2024-12-09T10:27:00Z" w16du:dateUtc="2024-12-09T09:27:00Z">
              <w:rPr>
                <w:rFonts w:ascii="Times New Roman" w:eastAsia="Times New Roman" w:hAnsi="Times New Roman" w:cs="Times New Roman"/>
                <w:kern w:val="0"/>
                <w:sz w:val="24"/>
                <w:szCs w:val="24"/>
                <w:lang w:val="nl-BE"/>
                <w14:ligatures w14:val="none"/>
              </w:rPr>
            </w:rPrChange>
          </w:rPr>
          <w:t>24</w:t>
        </w:r>
      </w:ins>
      <w:del w:id="8" w:author="Lars Kint" w:date="2024-12-09T10:27:00Z" w16du:dateUtc="2024-12-09T09:27:00Z">
        <w:r w:rsidRPr="00702F35" w:rsidDel="00394DC6">
          <w:rPr>
            <w:rFonts w:ascii="Times New Roman" w:eastAsia="Times New Roman" w:hAnsi="Times New Roman" w:cs="Times New Roman"/>
            <w:kern w:val="0"/>
            <w:sz w:val="24"/>
            <w:szCs w:val="24"/>
            <w14:ligatures w14:val="none"/>
          </w:rPr>
          <w:delText>18</w:delText>
        </w:r>
      </w:del>
      <w:r w:rsidRPr="00702F35">
        <w:rPr>
          <w:rFonts w:ascii="Times New Roman" w:eastAsia="Times New Roman" w:hAnsi="Times New Roman" w:cs="Times New Roman"/>
          <w:kern w:val="0"/>
          <w:sz w:val="24"/>
          <w:szCs w:val="24"/>
          <w14:ligatures w14:val="none"/>
        </w:rPr>
        <w:t xml:space="preserve"> Belgian submission for the Marine Strategy Framework Directive (MSFD) linked to descriptor 6, criterion 2. This dataset describes and maps the physical disturbance to the seabed in the Belgian part of the North Sea (BPNS) between 20</w:t>
      </w:r>
      <w:ins w:id="9" w:author="Lars Kint" w:date="2024-12-09T10:28:00Z" w16du:dateUtc="2024-12-09T09:28:00Z">
        <w:r w:rsidR="00394DC6" w:rsidRPr="00394DC6">
          <w:rPr>
            <w:rFonts w:ascii="Times New Roman" w:eastAsia="Times New Roman" w:hAnsi="Times New Roman" w:cs="Times New Roman"/>
            <w:kern w:val="0"/>
            <w:sz w:val="24"/>
            <w:szCs w:val="24"/>
            <w14:ligatures w14:val="none"/>
            <w:rPrChange w:id="10" w:author="Lars Kint" w:date="2024-12-09T10:28:00Z" w16du:dateUtc="2024-12-09T09:28:00Z">
              <w:rPr>
                <w:rFonts w:ascii="Times New Roman" w:eastAsia="Times New Roman" w:hAnsi="Times New Roman" w:cs="Times New Roman"/>
                <w:kern w:val="0"/>
                <w:sz w:val="24"/>
                <w:szCs w:val="24"/>
                <w:lang w:val="nl-BE"/>
                <w14:ligatures w14:val="none"/>
              </w:rPr>
            </w:rPrChange>
          </w:rPr>
          <w:t>10</w:t>
        </w:r>
      </w:ins>
      <w:del w:id="11" w:author="Lars Kint" w:date="2024-12-09T10:28:00Z" w16du:dateUtc="2024-12-09T09:28:00Z">
        <w:r w:rsidRPr="00702F35" w:rsidDel="00394DC6">
          <w:rPr>
            <w:rFonts w:ascii="Times New Roman" w:eastAsia="Times New Roman" w:hAnsi="Times New Roman" w:cs="Times New Roman"/>
            <w:kern w:val="0"/>
            <w:sz w:val="24"/>
            <w:szCs w:val="24"/>
            <w14:ligatures w14:val="none"/>
          </w:rPr>
          <w:delText>11</w:delText>
        </w:r>
      </w:del>
      <w:r w:rsidRPr="00702F35">
        <w:rPr>
          <w:rFonts w:ascii="Times New Roman" w:eastAsia="Times New Roman" w:hAnsi="Times New Roman" w:cs="Times New Roman"/>
          <w:kern w:val="0"/>
          <w:sz w:val="24"/>
          <w:szCs w:val="24"/>
          <w14:ligatures w14:val="none"/>
        </w:rPr>
        <w:t xml:space="preserve"> and 20</w:t>
      </w:r>
      <w:ins w:id="12" w:author="Lars Kint" w:date="2024-12-09T10:28:00Z" w16du:dateUtc="2024-12-09T09:28:00Z">
        <w:r w:rsidR="00394DC6" w:rsidRPr="00394DC6">
          <w:rPr>
            <w:rFonts w:ascii="Times New Roman" w:eastAsia="Times New Roman" w:hAnsi="Times New Roman" w:cs="Times New Roman"/>
            <w:kern w:val="0"/>
            <w:sz w:val="24"/>
            <w:szCs w:val="24"/>
            <w14:ligatures w14:val="none"/>
            <w:rPrChange w:id="13" w:author="Lars Kint" w:date="2024-12-09T10:28:00Z" w16du:dateUtc="2024-12-09T09:28:00Z">
              <w:rPr>
                <w:rFonts w:ascii="Times New Roman" w:eastAsia="Times New Roman" w:hAnsi="Times New Roman" w:cs="Times New Roman"/>
                <w:kern w:val="0"/>
                <w:sz w:val="24"/>
                <w:szCs w:val="24"/>
                <w:lang w:val="nl-BE"/>
                <w14:ligatures w14:val="none"/>
              </w:rPr>
            </w:rPrChange>
          </w:rPr>
          <w:t>21</w:t>
        </w:r>
      </w:ins>
      <w:del w:id="14" w:author="Lars Kint" w:date="2024-12-09T10:28:00Z" w16du:dateUtc="2024-12-09T09:28:00Z">
        <w:r w:rsidRPr="00702F35" w:rsidDel="00394DC6">
          <w:rPr>
            <w:rFonts w:ascii="Times New Roman" w:eastAsia="Times New Roman" w:hAnsi="Times New Roman" w:cs="Times New Roman"/>
            <w:kern w:val="0"/>
            <w:sz w:val="24"/>
            <w:szCs w:val="24"/>
            <w14:ligatures w14:val="none"/>
          </w:rPr>
          <w:delText>16</w:delText>
        </w:r>
      </w:del>
      <w:r w:rsidRPr="00702F35">
        <w:rPr>
          <w:rFonts w:ascii="Times New Roman" w:eastAsia="Times New Roman" w:hAnsi="Times New Roman" w:cs="Times New Roman"/>
          <w:kern w:val="0"/>
          <w:sz w:val="24"/>
          <w:szCs w:val="24"/>
          <w14:ligatures w14:val="none"/>
        </w:rPr>
        <w:t xml:space="preserve">. The dataset combines different layers of human activities leading to a disturbance of the seabed, including </w:t>
      </w:r>
      <w:ins w:id="15" w:author="Lars Kint" w:date="2024-12-09T10:38:00Z" w16du:dateUtc="2024-12-09T09:38:00Z">
        <w:r w:rsidR="00854ADA">
          <w:rPr>
            <w:rFonts w:ascii="Times New Roman" w:eastAsia="Times New Roman" w:hAnsi="Times New Roman" w:cs="Times New Roman"/>
            <w:kern w:val="0"/>
            <w:sz w:val="24"/>
            <w:szCs w:val="24"/>
            <w14:ligatures w14:val="none"/>
          </w:rPr>
          <w:t xml:space="preserve">‘soft’ </w:t>
        </w:r>
      </w:ins>
      <w:ins w:id="16" w:author="Lars Kint" w:date="2024-12-09T10:31:00Z" w16du:dateUtc="2024-12-09T09:31:00Z">
        <w:r w:rsidR="009C0F1F">
          <w:rPr>
            <w:rFonts w:ascii="Times New Roman" w:eastAsia="Times New Roman" w:hAnsi="Times New Roman" w:cs="Times New Roman"/>
            <w:kern w:val="0"/>
            <w:sz w:val="24"/>
            <w:szCs w:val="24"/>
            <w14:ligatures w14:val="none"/>
          </w:rPr>
          <w:t>beach and foreshore nourishments, dredging and dumping, sand extraction, fisheries,</w:t>
        </w:r>
      </w:ins>
      <w:ins w:id="17" w:author="Lars Kint" w:date="2024-12-09T13:20:00Z" w16du:dateUtc="2024-12-09T12:20:00Z">
        <w:r w:rsidR="004E1F38">
          <w:rPr>
            <w:rFonts w:ascii="Times New Roman" w:eastAsia="Times New Roman" w:hAnsi="Times New Roman" w:cs="Times New Roman"/>
            <w:kern w:val="0"/>
            <w:sz w:val="24"/>
            <w:szCs w:val="24"/>
            <w14:ligatures w14:val="none"/>
          </w:rPr>
          <w:t xml:space="preserve"> burial of cables,</w:t>
        </w:r>
      </w:ins>
      <w:ins w:id="18" w:author="Lars Kint" w:date="2024-12-09T10:31:00Z" w16du:dateUtc="2024-12-09T09:31:00Z">
        <w:r w:rsidR="009C0F1F">
          <w:rPr>
            <w:rFonts w:ascii="Times New Roman" w:eastAsia="Times New Roman" w:hAnsi="Times New Roman" w:cs="Times New Roman"/>
            <w:kern w:val="0"/>
            <w:sz w:val="24"/>
            <w:szCs w:val="24"/>
            <w14:ligatures w14:val="none"/>
          </w:rPr>
          <w:t xml:space="preserve"> war ammunition stocking</w:t>
        </w:r>
      </w:ins>
      <w:ins w:id="19" w:author="Lars Kint" w:date="2024-12-09T10:32:00Z" w16du:dateUtc="2024-12-09T09:32:00Z">
        <w:r w:rsidR="009C0F1F">
          <w:rPr>
            <w:rFonts w:ascii="Times New Roman" w:eastAsia="Times New Roman" w:hAnsi="Times New Roman" w:cs="Times New Roman"/>
            <w:kern w:val="0"/>
            <w:sz w:val="24"/>
            <w:szCs w:val="24"/>
            <w14:ligatures w14:val="none"/>
          </w:rPr>
          <w:t xml:space="preserve"> and construction of wind farms.</w:t>
        </w:r>
      </w:ins>
      <w:ins w:id="20" w:author="Lars Kint" w:date="2024-12-09T10:38:00Z" w16du:dateUtc="2024-12-09T09:38:00Z">
        <w:r w:rsidR="00854ADA">
          <w:rPr>
            <w:rFonts w:ascii="Times New Roman" w:eastAsia="Times New Roman" w:hAnsi="Times New Roman" w:cs="Times New Roman"/>
            <w:kern w:val="0"/>
            <w:sz w:val="24"/>
            <w:szCs w:val="24"/>
            <w14:ligatures w14:val="none"/>
          </w:rPr>
          <w:t xml:space="preserve"> </w:t>
        </w:r>
      </w:ins>
      <w:del w:id="21" w:author="Lars Kint" w:date="2024-12-09T10:38:00Z" w16du:dateUtc="2024-12-09T09:38:00Z">
        <w:r w:rsidRPr="00702F35" w:rsidDel="00854ADA">
          <w:rPr>
            <w:rFonts w:ascii="Times New Roman" w:eastAsia="Times New Roman" w:hAnsi="Times New Roman" w:cs="Times New Roman"/>
            <w:kern w:val="0"/>
            <w:sz w:val="24"/>
            <w:szCs w:val="24"/>
            <w14:ligatures w14:val="none"/>
          </w:rPr>
          <w:delText xml:space="preserve">power cables with its rock dump, dredging and dumping, extraction, war ammunition stocking and wind farms. </w:delText>
        </w:r>
      </w:del>
      <w:r w:rsidRPr="00702F35">
        <w:rPr>
          <w:rFonts w:ascii="Times New Roman" w:eastAsia="Times New Roman" w:hAnsi="Times New Roman" w:cs="Times New Roman"/>
          <w:kern w:val="0"/>
          <w:sz w:val="24"/>
          <w:szCs w:val="24"/>
          <w14:ligatures w14:val="none"/>
        </w:rPr>
        <w:t>The area disturbed is mapped and quantified per year</w:t>
      </w:r>
      <w:ins w:id="22" w:author="Lars Kint" w:date="2024-12-09T15:52:00Z" w16du:dateUtc="2024-12-09T14:52:00Z">
        <w:r w:rsidR="00812965">
          <w:rPr>
            <w:rFonts w:ascii="Times New Roman" w:eastAsia="Times New Roman" w:hAnsi="Times New Roman" w:cs="Times New Roman"/>
            <w:kern w:val="0"/>
            <w:sz w:val="24"/>
            <w:szCs w:val="24"/>
            <w14:ligatures w14:val="none"/>
          </w:rPr>
          <w:t xml:space="preserve"> and</w:t>
        </w:r>
      </w:ins>
      <w:del w:id="23" w:author="Lars Kint" w:date="2024-12-09T15:52:00Z" w16du:dateUtc="2024-12-09T14:52:00Z">
        <w:r w:rsidRPr="00702F35" w:rsidDel="00812965">
          <w:rPr>
            <w:rFonts w:ascii="Times New Roman" w:eastAsia="Times New Roman" w:hAnsi="Times New Roman" w:cs="Times New Roman"/>
            <w:kern w:val="0"/>
            <w:sz w:val="24"/>
            <w:szCs w:val="24"/>
            <w14:ligatures w14:val="none"/>
          </w:rPr>
          <w:delText>,</w:delText>
        </w:r>
      </w:del>
      <w:r w:rsidRPr="00702F35">
        <w:rPr>
          <w:rFonts w:ascii="Times New Roman" w:eastAsia="Times New Roman" w:hAnsi="Times New Roman" w:cs="Times New Roman"/>
          <w:kern w:val="0"/>
          <w:sz w:val="24"/>
          <w:szCs w:val="24"/>
          <w14:ligatures w14:val="none"/>
        </w:rPr>
        <w:t xml:space="preserve"> per activity</w:t>
      </w:r>
      <w:del w:id="24" w:author="Lars Kint" w:date="2024-12-09T15:52:00Z" w16du:dateUtc="2024-12-09T14:52:00Z">
        <w:r w:rsidRPr="00702F35" w:rsidDel="00812965">
          <w:rPr>
            <w:rFonts w:ascii="Times New Roman" w:eastAsia="Times New Roman" w:hAnsi="Times New Roman" w:cs="Times New Roman"/>
            <w:kern w:val="0"/>
            <w:sz w:val="24"/>
            <w:szCs w:val="24"/>
            <w14:ligatures w14:val="none"/>
          </w:rPr>
          <w:delText xml:space="preserve"> and per benthic broad habitat.</w:delText>
        </w:r>
      </w:del>
      <w:ins w:id="25" w:author="Lars Kint" w:date="2024-12-09T15:58:00Z" w16du:dateUtc="2024-12-09T14:58:00Z">
        <w:r w:rsidR="00042F69">
          <w:rPr>
            <w:rFonts w:ascii="Times New Roman" w:eastAsia="Times New Roman" w:hAnsi="Times New Roman" w:cs="Times New Roman"/>
            <w:kern w:val="0"/>
            <w:sz w:val="24"/>
            <w:szCs w:val="24"/>
            <w14:ligatures w14:val="none"/>
          </w:rPr>
          <w:t xml:space="preserve">, and </w:t>
        </w:r>
        <w:r w:rsidR="00042F69" w:rsidRPr="00573999">
          <w:rPr>
            <w:rFonts w:ascii="Times New Roman" w:eastAsia="Times New Roman" w:hAnsi="Times New Roman" w:cs="Times New Roman"/>
            <w:kern w:val="0"/>
            <w:sz w:val="24"/>
            <w:szCs w:val="24"/>
            <w14:ligatures w14:val="none"/>
          </w:rPr>
          <w:t xml:space="preserve">plotted on the predominant broad-scale benthic habitat types of the </w:t>
        </w:r>
        <w:proofErr w:type="spellStart"/>
        <w:r w:rsidR="00042F69" w:rsidRPr="00573999">
          <w:rPr>
            <w:rFonts w:ascii="Times New Roman" w:eastAsia="Times New Roman" w:hAnsi="Times New Roman" w:cs="Times New Roman"/>
            <w:kern w:val="0"/>
            <w:sz w:val="24"/>
            <w:szCs w:val="24"/>
            <w14:ligatures w14:val="none"/>
          </w:rPr>
          <w:t>EUSeaMap</w:t>
        </w:r>
        <w:proofErr w:type="spellEnd"/>
        <w:r w:rsidR="00042F69" w:rsidRPr="00573999">
          <w:rPr>
            <w:rFonts w:ascii="Times New Roman" w:eastAsia="Times New Roman" w:hAnsi="Times New Roman" w:cs="Times New Roman"/>
            <w:kern w:val="0"/>
            <w:sz w:val="24"/>
            <w:szCs w:val="24"/>
            <w14:ligatures w14:val="none"/>
          </w:rPr>
          <w:t xml:space="preserve"> 2023</w:t>
        </w:r>
        <w:r w:rsidR="00042F69">
          <w:rPr>
            <w:rFonts w:ascii="Times New Roman" w:eastAsia="Times New Roman" w:hAnsi="Times New Roman" w:cs="Times New Roman"/>
            <w:kern w:val="0"/>
            <w:sz w:val="24"/>
            <w:szCs w:val="24"/>
            <w14:ligatures w14:val="none"/>
          </w:rPr>
          <w:t>.</w:t>
        </w:r>
      </w:ins>
      <w:ins w:id="26" w:author="Lars Kint" w:date="2024-12-12T10:10:00Z" w16du:dateUtc="2024-12-12T09:10:00Z">
        <w:r w:rsidR="00A50803">
          <w:rPr>
            <w:rFonts w:ascii="Times New Roman" w:eastAsia="Times New Roman" w:hAnsi="Times New Roman" w:cs="Times New Roman"/>
            <w:kern w:val="0"/>
            <w:sz w:val="24"/>
            <w:szCs w:val="24"/>
            <w14:ligatures w14:val="none"/>
          </w:rPr>
          <w:t xml:space="preserve"> </w:t>
        </w:r>
      </w:ins>
      <w:ins w:id="27" w:author="Lars Kint" w:date="2024-12-12T10:17:00Z" w16du:dateUtc="2024-12-12T09:17:00Z">
        <w:r w:rsidR="00A50803" w:rsidRPr="00A50803">
          <w:rPr>
            <w:rFonts w:ascii="Times New Roman" w:eastAsia="Times New Roman" w:hAnsi="Times New Roman" w:cs="Times New Roman"/>
            <w:kern w:val="0"/>
            <w:sz w:val="24"/>
            <w:szCs w:val="24"/>
            <w14:ligatures w14:val="none"/>
          </w:rPr>
          <w:t>Infield cables from wind farms and Elia cables (NEMO</w:t>
        </w:r>
        <w:r w:rsidR="00A50803">
          <w:rPr>
            <w:rFonts w:ascii="Times New Roman" w:eastAsia="Times New Roman" w:hAnsi="Times New Roman" w:cs="Times New Roman"/>
            <w:kern w:val="0"/>
            <w:sz w:val="24"/>
            <w:szCs w:val="24"/>
            <w14:ligatures w14:val="none"/>
          </w:rPr>
          <w:t xml:space="preserve"> and </w:t>
        </w:r>
        <w:r w:rsidR="00A50803" w:rsidRPr="00A50803">
          <w:rPr>
            <w:rFonts w:ascii="Times New Roman" w:eastAsia="Times New Roman" w:hAnsi="Times New Roman" w:cs="Times New Roman"/>
            <w:kern w:val="0"/>
            <w:sz w:val="24"/>
            <w:szCs w:val="24"/>
            <w14:ligatures w14:val="none"/>
          </w:rPr>
          <w:t xml:space="preserve">MOG) </w:t>
        </w:r>
      </w:ins>
      <w:ins w:id="28" w:author="Lars Kint" w:date="2024-12-12T10:19:00Z" w16du:dateUtc="2024-12-12T09:19:00Z">
        <w:r w:rsidR="008D1895">
          <w:rPr>
            <w:rFonts w:ascii="Times New Roman" w:eastAsia="Times New Roman" w:hAnsi="Times New Roman" w:cs="Times New Roman"/>
            <w:kern w:val="0"/>
            <w:sz w:val="24"/>
            <w:szCs w:val="24"/>
            <w14:ligatures w14:val="none"/>
          </w:rPr>
          <w:t>are</w:t>
        </w:r>
      </w:ins>
      <w:ins w:id="29" w:author="Lars Kint" w:date="2024-12-12T10:17:00Z" w16du:dateUtc="2024-12-12T09:17:00Z">
        <w:r w:rsidR="00A50803" w:rsidRPr="00A50803">
          <w:rPr>
            <w:rFonts w:ascii="Times New Roman" w:eastAsia="Times New Roman" w:hAnsi="Times New Roman" w:cs="Times New Roman"/>
            <w:kern w:val="0"/>
            <w:sz w:val="24"/>
            <w:szCs w:val="24"/>
            <w14:ligatures w14:val="none"/>
          </w:rPr>
          <w:t xml:space="preserve"> not shown due to mutual </w:t>
        </w:r>
        <w:proofErr w:type="spellStart"/>
        <w:r w:rsidR="00A50803" w:rsidRPr="00A50803">
          <w:rPr>
            <w:rFonts w:ascii="Times New Roman" w:eastAsia="Times New Roman" w:hAnsi="Times New Roman" w:cs="Times New Roman"/>
            <w:kern w:val="0"/>
            <w:sz w:val="24"/>
            <w:szCs w:val="24"/>
            <w14:ligatures w14:val="none"/>
          </w:rPr>
          <w:t>agreements.</w:t>
        </w:r>
      </w:ins>
    </w:p>
    <w:p w14:paraId="12D7BA6F" w14:textId="77777777" w:rsidR="00702F35" w:rsidRPr="00702F35" w:rsidRDefault="00702F35" w:rsidP="00702F3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702F35">
        <w:rPr>
          <w:rFonts w:ascii="Times New Roman" w:eastAsia="Times New Roman" w:hAnsi="Times New Roman" w:cs="Times New Roman"/>
          <w:b/>
          <w:bCs/>
          <w:kern w:val="0"/>
          <w:sz w:val="36"/>
          <w:szCs w:val="36"/>
          <w14:ligatures w14:val="none"/>
        </w:rPr>
        <w:t>Download</w:t>
      </w:r>
      <w:proofErr w:type="spellEnd"/>
      <w:r w:rsidRPr="00702F35">
        <w:rPr>
          <w:rFonts w:ascii="Times New Roman" w:eastAsia="Times New Roman" w:hAnsi="Times New Roman" w:cs="Times New Roman"/>
          <w:b/>
          <w:bCs/>
          <w:kern w:val="0"/>
          <w:sz w:val="36"/>
          <w:szCs w:val="36"/>
          <w14:ligatures w14:val="none"/>
        </w:rPr>
        <w:t xml:space="preserve"> and links</w:t>
      </w:r>
    </w:p>
    <w:p w14:paraId="2785D9BB" w14:textId="0F1BF168" w:rsidR="00702F35" w:rsidRPr="00702F35" w:rsidRDefault="00702F35" w:rsidP="008F4C4D">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eastAsia="Times New Roman" w:hAnsi="Times New Roman" w:cs="Times New Roman"/>
          <w:b/>
          <w:bCs/>
          <w:kern w:val="0"/>
          <w:sz w:val="27"/>
          <w:szCs w:val="27"/>
          <w14:ligatures w14:val="none"/>
        </w:rPr>
      </w:pPr>
      <w:r w:rsidRPr="00702F35">
        <w:rPr>
          <w:rFonts w:ascii="Times New Roman" w:eastAsia="Times New Roman" w:hAnsi="Times New Roman" w:cs="Times New Roman"/>
          <w:b/>
          <w:bCs/>
          <w:kern w:val="0"/>
          <w:sz w:val="24"/>
          <w:szCs w:val="24"/>
          <w14:ligatures w14:val="none"/>
        </w:rPr>
        <w:t>WFS</w:t>
      </w:r>
      <w:r w:rsidR="008F4C4D">
        <w:rPr>
          <w:rFonts w:ascii="Times New Roman" w:eastAsia="Times New Roman" w:hAnsi="Times New Roman" w:cs="Times New Roman"/>
          <w:b/>
          <w:bCs/>
          <w:kern w:val="0"/>
          <w:sz w:val="24"/>
          <w:szCs w:val="24"/>
          <w:lang w:val="en-US"/>
          <w14:ligatures w14:val="none"/>
        </w:rPr>
        <w:t xml:space="preserve">: </w:t>
      </w:r>
      <w:r w:rsidRPr="00702F35">
        <w:rPr>
          <w:rFonts w:ascii="Times New Roman" w:eastAsia="Times New Roman" w:hAnsi="Times New Roman" w:cs="Times New Roman"/>
          <w:b/>
          <w:bCs/>
          <w:kern w:val="0"/>
          <w:sz w:val="27"/>
          <w:szCs w:val="27"/>
          <w14:ligatures w14:val="none"/>
        </w:rPr>
        <w:t>MSFD:D6C2_Physical_Disturbance</w:t>
      </w:r>
    </w:p>
    <w:p w14:paraId="54FE96CD" w14:textId="3FF9A5C5" w:rsidR="00702F35" w:rsidRPr="00702F35" w:rsidRDefault="00702F35" w:rsidP="008F4C4D">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 xml:space="preserve">A WFS service to download: GIS layer for Physical disturbance and loss of the seabed: Disturbance (MSFD). </w:t>
      </w:r>
      <w:bookmarkStart w:id="30" w:name="_Hlk184633209"/>
      <w:ins w:id="31" w:author="Lars Kint" w:date="2024-12-09T10:39:00Z" w16du:dateUtc="2024-12-09T09:39:00Z">
        <w:r w:rsidR="00854ADA" w:rsidRPr="004E1F38">
          <w:rPr>
            <w:rFonts w:ascii="Times New Roman" w:eastAsia="Times New Roman" w:hAnsi="Times New Roman" w:cs="Times New Roman"/>
            <w:kern w:val="0"/>
            <w:sz w:val="24"/>
            <w:szCs w:val="24"/>
            <w14:ligatures w14:val="none"/>
            <w:rPrChange w:id="32" w:author="Lars Kint" w:date="2024-12-09T13:20:00Z" w16du:dateUtc="2024-12-09T12:20:00Z">
              <w:rPr>
                <w:rFonts w:ascii="Times New Roman" w:eastAsia="Times New Roman" w:hAnsi="Times New Roman" w:cs="Times New Roman"/>
                <w:kern w:val="0"/>
                <w:sz w:val="24"/>
                <w:szCs w:val="24"/>
                <w:lang w:val="nl-BE"/>
                <w14:ligatures w14:val="none"/>
              </w:rPr>
            </w:rPrChange>
          </w:rPr>
          <w:t>Lars Kint, Vera Van Lancker</w:t>
        </w:r>
      </w:ins>
      <w:del w:id="33" w:author="Lars Kint" w:date="2024-12-09T10:39:00Z" w16du:dateUtc="2024-12-09T09:39:00Z">
        <w:r w:rsidRPr="00702F35" w:rsidDel="00854ADA">
          <w:rPr>
            <w:rFonts w:ascii="Times New Roman" w:eastAsia="Times New Roman" w:hAnsi="Times New Roman" w:cs="Times New Roman"/>
            <w:kern w:val="0"/>
            <w:sz w:val="24"/>
            <w:szCs w:val="24"/>
            <w14:ligatures w14:val="none"/>
          </w:rPr>
          <w:delText xml:space="preserve">Vera </w:delText>
        </w:r>
        <w:bookmarkEnd w:id="30"/>
        <w:r w:rsidRPr="00702F35" w:rsidDel="00854ADA">
          <w:rPr>
            <w:rFonts w:ascii="Times New Roman" w:eastAsia="Times New Roman" w:hAnsi="Times New Roman" w:cs="Times New Roman"/>
            <w:kern w:val="0"/>
            <w:sz w:val="24"/>
            <w:szCs w:val="24"/>
            <w14:ligatures w14:val="none"/>
          </w:rPr>
          <w:delText xml:space="preserve">Van Lancker, Lars Kint, Giacomo... </w:delText>
        </w:r>
      </w:del>
    </w:p>
    <w:p w14:paraId="45EC1555" w14:textId="77777777" w:rsidR="00702F35" w:rsidRPr="00702F35" w:rsidRDefault="00702F35" w:rsidP="008F4C4D">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 xml:space="preserve">This dataset is published in the download service (WFS) available at </w:t>
      </w:r>
      <w:hyperlink r:id="rId10" w:tgtFrame="_blank" w:history="1">
        <w:r w:rsidRPr="00702F35">
          <w:rPr>
            <w:rFonts w:ascii="Times New Roman" w:eastAsia="Times New Roman" w:hAnsi="Times New Roman" w:cs="Times New Roman"/>
            <w:color w:val="0000FF"/>
            <w:kern w:val="0"/>
            <w:sz w:val="24"/>
            <w:szCs w:val="24"/>
            <w:u w:val="single"/>
            <w14:ligatures w14:val="none"/>
          </w:rPr>
          <w:t>https://spatial.naturalsciences.be/geoserver/MSFD/ows?version=2.0.0&amp;service=WFS&amp;request=GetCapabilities</w:t>
        </w:r>
      </w:hyperlink>
      <w:r w:rsidRPr="00702F35">
        <w:rPr>
          <w:rFonts w:ascii="Times New Roman" w:eastAsia="Times New Roman" w:hAnsi="Times New Roman" w:cs="Times New Roman"/>
          <w:kern w:val="0"/>
          <w:sz w:val="24"/>
          <w:szCs w:val="24"/>
          <w14:ligatures w14:val="none"/>
        </w:rPr>
        <w:t xml:space="preserve"> with layer name </w:t>
      </w:r>
      <w:r w:rsidRPr="00702F35">
        <w:rPr>
          <w:rFonts w:ascii="Times New Roman" w:eastAsia="Times New Roman" w:hAnsi="Times New Roman" w:cs="Times New Roman"/>
          <w:b/>
          <w:bCs/>
          <w:kern w:val="0"/>
          <w:sz w:val="24"/>
          <w:szCs w:val="24"/>
          <w14:ligatures w14:val="none"/>
        </w:rPr>
        <w:t>MSFD:D6C2_Physical_Disturbance</w:t>
      </w:r>
      <w:r w:rsidRPr="00702F35">
        <w:rPr>
          <w:rFonts w:ascii="Times New Roman" w:eastAsia="Times New Roman" w:hAnsi="Times New Roman" w:cs="Times New Roman"/>
          <w:kern w:val="0"/>
          <w:sz w:val="24"/>
          <w:szCs w:val="24"/>
          <w14:ligatures w14:val="none"/>
        </w:rPr>
        <w:t xml:space="preserve">. </w:t>
      </w:r>
    </w:p>
    <w:p w14:paraId="0CFB3613" w14:textId="77777777" w:rsidR="00702F35" w:rsidRPr="00702F35" w:rsidRDefault="00702F35" w:rsidP="008F4C4D">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 xml:space="preserve">&lt;="" div="" class="ng-scope"&gt; </w:t>
      </w:r>
    </w:p>
    <w:p w14:paraId="2F710AC0" w14:textId="1D5F21E6" w:rsidR="00702F35" w:rsidRPr="00702F35" w:rsidRDefault="00702F35" w:rsidP="008F4C4D">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eastAsia="Times New Roman" w:hAnsi="Times New Roman" w:cs="Times New Roman"/>
          <w:b/>
          <w:bCs/>
          <w:kern w:val="0"/>
          <w:sz w:val="27"/>
          <w:szCs w:val="27"/>
          <w14:ligatures w14:val="none"/>
        </w:rPr>
      </w:pPr>
      <w:r w:rsidRPr="00702F35">
        <w:rPr>
          <w:rFonts w:ascii="Times New Roman" w:eastAsia="Times New Roman" w:hAnsi="Times New Roman" w:cs="Times New Roman"/>
          <w:b/>
          <w:bCs/>
          <w:kern w:val="0"/>
          <w:sz w:val="24"/>
          <w:szCs w:val="24"/>
          <w14:ligatures w14:val="none"/>
        </w:rPr>
        <w:t>WMS</w:t>
      </w:r>
      <w:r w:rsidR="008F4C4D">
        <w:rPr>
          <w:rFonts w:ascii="Times New Roman" w:eastAsia="Times New Roman" w:hAnsi="Times New Roman" w:cs="Times New Roman"/>
          <w:b/>
          <w:bCs/>
          <w:kern w:val="0"/>
          <w:sz w:val="24"/>
          <w:szCs w:val="24"/>
          <w:lang w:val="en-US"/>
          <w14:ligatures w14:val="none"/>
        </w:rPr>
        <w:t xml:space="preserve">: </w:t>
      </w:r>
      <w:r w:rsidRPr="00702F35">
        <w:rPr>
          <w:rFonts w:ascii="Times New Roman" w:eastAsia="Times New Roman" w:hAnsi="Times New Roman" w:cs="Times New Roman"/>
          <w:b/>
          <w:bCs/>
          <w:kern w:val="0"/>
          <w:sz w:val="27"/>
          <w:szCs w:val="27"/>
          <w14:ligatures w14:val="none"/>
        </w:rPr>
        <w:t>MSFD:D6C2_Physical_Disturbance</w:t>
      </w:r>
    </w:p>
    <w:p w14:paraId="1EB62DBC" w14:textId="7E8AEEC3" w:rsidR="00702F35" w:rsidRPr="00702F35" w:rsidRDefault="00702F35" w:rsidP="008F4C4D">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 xml:space="preserve">A WMS service to view a map of: GIS layer for Physical disturbance and loss of the seabed: Disturbance (MSFD). </w:t>
      </w:r>
      <w:ins w:id="34" w:author="Lars Kint" w:date="2024-12-09T10:40:00Z" w16du:dateUtc="2024-12-09T09:40:00Z">
        <w:r w:rsidR="00854ADA" w:rsidRPr="004E1F38">
          <w:rPr>
            <w:rFonts w:ascii="Times New Roman" w:eastAsia="Times New Roman" w:hAnsi="Times New Roman" w:cs="Times New Roman"/>
            <w:kern w:val="0"/>
            <w:sz w:val="24"/>
            <w:szCs w:val="24"/>
            <w14:ligatures w14:val="none"/>
            <w:rPrChange w:id="35" w:author="Lars Kint" w:date="2024-12-09T13:20:00Z" w16du:dateUtc="2024-12-09T12:20:00Z">
              <w:rPr>
                <w:rFonts w:ascii="Times New Roman" w:eastAsia="Times New Roman" w:hAnsi="Times New Roman" w:cs="Times New Roman"/>
                <w:kern w:val="0"/>
                <w:sz w:val="24"/>
                <w:szCs w:val="24"/>
                <w:lang w:val="nl-BE"/>
                <w14:ligatures w14:val="none"/>
              </w:rPr>
            </w:rPrChange>
          </w:rPr>
          <w:t>Lars Kint, Vera Van Lancker</w:t>
        </w:r>
      </w:ins>
      <w:del w:id="36" w:author="Lars Kint" w:date="2024-12-09T10:40:00Z" w16du:dateUtc="2024-12-09T09:40:00Z">
        <w:r w:rsidRPr="00702F35" w:rsidDel="00854ADA">
          <w:rPr>
            <w:rFonts w:ascii="Times New Roman" w:eastAsia="Times New Roman" w:hAnsi="Times New Roman" w:cs="Times New Roman"/>
            <w:kern w:val="0"/>
            <w:sz w:val="24"/>
            <w:szCs w:val="24"/>
            <w14:ligatures w14:val="none"/>
          </w:rPr>
          <w:delText>Vera Van Lancker, Lars Kint, Giacomo...</w:delText>
        </w:r>
      </w:del>
      <w:r w:rsidRPr="00702F35">
        <w:rPr>
          <w:rFonts w:ascii="Times New Roman" w:eastAsia="Times New Roman" w:hAnsi="Times New Roman" w:cs="Times New Roman"/>
          <w:kern w:val="0"/>
          <w:sz w:val="24"/>
          <w:szCs w:val="24"/>
          <w14:ligatures w14:val="none"/>
        </w:rPr>
        <w:t xml:space="preserve"> </w:t>
      </w:r>
    </w:p>
    <w:p w14:paraId="4E0551CC" w14:textId="77777777" w:rsidR="00702F35" w:rsidRPr="00702F35" w:rsidRDefault="00702F35" w:rsidP="008F4C4D">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 xml:space="preserve">This dataset is published in the view service (WMS) available at </w:t>
      </w:r>
      <w:hyperlink r:id="rId11" w:tgtFrame="_blank" w:history="1">
        <w:r w:rsidRPr="00702F35">
          <w:rPr>
            <w:rFonts w:ascii="Times New Roman" w:eastAsia="Times New Roman" w:hAnsi="Times New Roman" w:cs="Times New Roman"/>
            <w:color w:val="0000FF"/>
            <w:kern w:val="0"/>
            <w:sz w:val="24"/>
            <w:szCs w:val="24"/>
            <w:u w:val="single"/>
            <w14:ligatures w14:val="none"/>
          </w:rPr>
          <w:t>https://spatial.naturalsciences.be/geoserver/MSFD/ows?version=1.3.0&amp;service=WMS&amp;request=GetCapabilities</w:t>
        </w:r>
      </w:hyperlink>
      <w:r w:rsidRPr="00702F35">
        <w:rPr>
          <w:rFonts w:ascii="Times New Roman" w:eastAsia="Times New Roman" w:hAnsi="Times New Roman" w:cs="Times New Roman"/>
          <w:kern w:val="0"/>
          <w:sz w:val="24"/>
          <w:szCs w:val="24"/>
          <w14:ligatures w14:val="none"/>
        </w:rPr>
        <w:t xml:space="preserve"> with layer name </w:t>
      </w:r>
      <w:r w:rsidRPr="00702F35">
        <w:rPr>
          <w:rFonts w:ascii="Times New Roman" w:eastAsia="Times New Roman" w:hAnsi="Times New Roman" w:cs="Times New Roman"/>
          <w:b/>
          <w:bCs/>
          <w:kern w:val="0"/>
          <w:sz w:val="24"/>
          <w:szCs w:val="24"/>
          <w14:ligatures w14:val="none"/>
        </w:rPr>
        <w:t>MSFD:D6C2_Physical_Disturbance</w:t>
      </w:r>
      <w:r w:rsidRPr="00702F35">
        <w:rPr>
          <w:rFonts w:ascii="Times New Roman" w:eastAsia="Times New Roman" w:hAnsi="Times New Roman" w:cs="Times New Roman"/>
          <w:kern w:val="0"/>
          <w:sz w:val="24"/>
          <w:szCs w:val="24"/>
          <w14:ligatures w14:val="none"/>
        </w:rPr>
        <w:t xml:space="preserve">. </w:t>
      </w:r>
    </w:p>
    <w:p w14:paraId="3D1FEA68" w14:textId="4F869DF7" w:rsidR="00702F35" w:rsidRPr="00702F35" w:rsidRDefault="00702F35" w:rsidP="008F4C4D">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702F35">
        <w:rPr>
          <w:rFonts w:ascii="Times New Roman" w:eastAsia="Times New Roman" w:hAnsi="Times New Roman" w:cs="Times New Roman"/>
          <w:b/>
          <w:bCs/>
          <w:kern w:val="0"/>
          <w:sz w:val="27"/>
          <w:szCs w:val="27"/>
          <w14:ligatures w14:val="none"/>
        </w:rPr>
        <w:lastRenderedPageBreak/>
        <w:t xml:space="preserve">Physical disturbance and loss of the seabed: Disturbance (INSPIRE-compliant GML). </w:t>
      </w:r>
      <w:ins w:id="37" w:author="Lars Kint" w:date="2024-12-09T10:42:00Z" w16du:dateUtc="2024-12-09T09:42:00Z">
        <w:r w:rsidR="00066AAC">
          <w:rPr>
            <w:rFonts w:ascii="Times New Roman" w:eastAsia="Times New Roman" w:hAnsi="Times New Roman" w:cs="Times New Roman"/>
            <w:b/>
            <w:bCs/>
            <w:kern w:val="0"/>
            <w:sz w:val="27"/>
            <w:szCs w:val="27"/>
            <w:lang w:val="nl-BE"/>
            <w14:ligatures w14:val="none"/>
          </w:rPr>
          <w:t xml:space="preserve">Lars Kint, Vera Van </w:t>
        </w:r>
        <w:proofErr w:type="spellStart"/>
        <w:r w:rsidR="00066AAC">
          <w:rPr>
            <w:rFonts w:ascii="Times New Roman" w:eastAsia="Times New Roman" w:hAnsi="Times New Roman" w:cs="Times New Roman"/>
            <w:b/>
            <w:bCs/>
            <w:kern w:val="0"/>
            <w:sz w:val="27"/>
            <w:szCs w:val="27"/>
            <w:lang w:val="nl-BE"/>
            <w14:ligatures w14:val="none"/>
          </w:rPr>
          <w:t>Lancker</w:t>
        </w:r>
      </w:ins>
      <w:proofErr w:type="spellEnd"/>
      <w:del w:id="38" w:author="Lars Kint" w:date="2024-12-09T10:42:00Z" w16du:dateUtc="2024-12-09T09:42:00Z">
        <w:r w:rsidRPr="00702F35" w:rsidDel="00066AAC">
          <w:rPr>
            <w:rFonts w:ascii="Times New Roman" w:eastAsia="Times New Roman" w:hAnsi="Times New Roman" w:cs="Times New Roman"/>
            <w:b/>
            <w:bCs/>
            <w:kern w:val="0"/>
            <w:sz w:val="27"/>
            <w:szCs w:val="27"/>
            <w14:ligatures w14:val="none"/>
          </w:rPr>
          <w:delText>Vera Van Lancker, Lars Kint, Giacomo Montereale Gavazzi</w:delText>
        </w:r>
      </w:del>
    </w:p>
    <w:p w14:paraId="0C7075D2" w14:textId="0308A479" w:rsidR="00702F35" w:rsidRPr="00702F35" w:rsidRDefault="00702F35" w:rsidP="008F4C4D">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 xml:space="preserve">An HTTP link to download the dataset in INSPIRE-compliant GML: Physical disturbance and loss of the seabed: Disturbance (INSPIRE-compliant GML). </w:t>
      </w:r>
      <w:ins w:id="39" w:author="Lars Kint" w:date="2024-12-09T10:42:00Z" w16du:dateUtc="2024-12-09T09:42:00Z">
        <w:r w:rsidR="0018535F" w:rsidRPr="0018535F">
          <w:rPr>
            <w:rFonts w:ascii="Times New Roman" w:eastAsia="Times New Roman" w:hAnsi="Times New Roman" w:cs="Times New Roman"/>
            <w:kern w:val="0"/>
            <w:sz w:val="24"/>
            <w:szCs w:val="24"/>
            <w14:ligatures w14:val="none"/>
            <w:rPrChange w:id="40" w:author="Lars Kint" w:date="2024-12-09T10:43:00Z" w16du:dateUtc="2024-12-09T09:43:00Z">
              <w:rPr>
                <w:rFonts w:ascii="Times New Roman" w:eastAsia="Times New Roman" w:hAnsi="Times New Roman" w:cs="Times New Roman"/>
                <w:kern w:val="0"/>
                <w:sz w:val="24"/>
                <w:szCs w:val="24"/>
                <w:lang w:val="nl-BE"/>
                <w14:ligatures w14:val="none"/>
              </w:rPr>
            </w:rPrChange>
          </w:rPr>
          <w:t>Lar</w:t>
        </w:r>
      </w:ins>
      <w:ins w:id="41" w:author="Lars Kint" w:date="2024-12-09T10:43:00Z" w16du:dateUtc="2024-12-09T09:43:00Z">
        <w:r w:rsidR="0018535F" w:rsidRPr="0018535F">
          <w:rPr>
            <w:rFonts w:ascii="Times New Roman" w:eastAsia="Times New Roman" w:hAnsi="Times New Roman" w:cs="Times New Roman"/>
            <w:kern w:val="0"/>
            <w:sz w:val="24"/>
            <w:szCs w:val="24"/>
            <w14:ligatures w14:val="none"/>
            <w:rPrChange w:id="42" w:author="Lars Kint" w:date="2024-12-09T10:43:00Z" w16du:dateUtc="2024-12-09T09:43:00Z">
              <w:rPr>
                <w:rFonts w:ascii="Times New Roman" w:eastAsia="Times New Roman" w:hAnsi="Times New Roman" w:cs="Times New Roman"/>
                <w:kern w:val="0"/>
                <w:sz w:val="24"/>
                <w:szCs w:val="24"/>
                <w:lang w:val="nl-BE"/>
                <w14:ligatures w14:val="none"/>
              </w:rPr>
            </w:rPrChange>
          </w:rPr>
          <w:t>s Kint, Vera Van Lancker</w:t>
        </w:r>
      </w:ins>
      <w:del w:id="43" w:author="Lars Kint" w:date="2024-12-09T10:43:00Z" w16du:dateUtc="2024-12-09T09:43:00Z">
        <w:r w:rsidRPr="00702F35" w:rsidDel="0018535F">
          <w:rPr>
            <w:rFonts w:ascii="Times New Roman" w:eastAsia="Times New Roman" w:hAnsi="Times New Roman" w:cs="Times New Roman"/>
            <w:kern w:val="0"/>
            <w:sz w:val="24"/>
            <w:szCs w:val="24"/>
            <w14:ligatures w14:val="none"/>
          </w:rPr>
          <w:delText>Vera Van Lancker, Lars Kint, Giacomo Montereale Gavazzi</w:delText>
        </w:r>
      </w:del>
      <w:r w:rsidRPr="00702F35">
        <w:rPr>
          <w:rFonts w:ascii="Times New Roman" w:eastAsia="Times New Roman" w:hAnsi="Times New Roman" w:cs="Times New Roman"/>
          <w:kern w:val="0"/>
          <w:sz w:val="24"/>
          <w:szCs w:val="24"/>
          <w14:ligatures w14:val="none"/>
        </w:rPr>
        <w:t xml:space="preserve"> </w:t>
      </w:r>
      <w:del w:id="44" w:author="Lars Kint" w:date="2024-12-09T10:43:00Z" w16du:dateUtc="2024-12-09T09:43:00Z">
        <w:r w:rsidDel="00D13AA8">
          <w:fldChar w:fldCharType="begin"/>
        </w:r>
        <w:r w:rsidRPr="0018535F" w:rsidDel="00D13AA8">
          <w:delInstrText>HYPERLINK "https://www.bmdc.be/NODC/ditsAttach/datasource/6318/20181012_033017sr.SeaBedArea.D6C2.gml" \t "_blank"</w:delInstrText>
        </w:r>
        <w:r w:rsidDel="00D13AA8">
          <w:fldChar w:fldCharType="separate"/>
        </w:r>
        <w:r w:rsidRPr="00702F35" w:rsidDel="00D13AA8">
          <w:rPr>
            <w:rFonts w:ascii="Times New Roman" w:eastAsia="Times New Roman" w:hAnsi="Times New Roman" w:cs="Times New Roman"/>
            <w:color w:val="0000FF"/>
            <w:kern w:val="0"/>
            <w:sz w:val="24"/>
            <w:szCs w:val="24"/>
            <w:u w:val="single"/>
            <w14:ligatures w14:val="none"/>
          </w:rPr>
          <w:delText>https://www.bmdc.be/NODC/ditsAttach/datasource/6318/20181012_033017sr.SeaBedArea.D6C2.gml</w:delText>
        </w:r>
        <w:r w:rsidDel="00D13AA8">
          <w:rPr>
            <w:rFonts w:ascii="Times New Roman" w:eastAsia="Times New Roman" w:hAnsi="Times New Roman" w:cs="Times New Roman"/>
            <w:color w:val="0000FF"/>
            <w:kern w:val="0"/>
            <w:sz w:val="24"/>
            <w:szCs w:val="24"/>
            <w:u w:val="single"/>
            <w14:ligatures w14:val="none"/>
          </w:rPr>
          <w:fldChar w:fldCharType="end"/>
        </w:r>
        <w:r w:rsidRPr="00702F35" w:rsidDel="00D13AA8">
          <w:rPr>
            <w:rFonts w:ascii="Times New Roman" w:eastAsia="Times New Roman" w:hAnsi="Times New Roman" w:cs="Times New Roman"/>
            <w:kern w:val="0"/>
            <w:sz w:val="24"/>
            <w:szCs w:val="24"/>
            <w14:ligatures w14:val="none"/>
          </w:rPr>
          <w:delText xml:space="preserve"> </w:delText>
        </w:r>
      </w:del>
    </w:p>
    <w:p w14:paraId="5164AB31" w14:textId="77777777" w:rsidR="00702F35" w:rsidRPr="00702F35" w:rsidRDefault="00702F35" w:rsidP="00702F3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702F35">
        <w:rPr>
          <w:rFonts w:ascii="Times New Roman" w:eastAsia="Times New Roman" w:hAnsi="Times New Roman" w:cs="Times New Roman"/>
          <w:b/>
          <w:bCs/>
          <w:kern w:val="0"/>
          <w:sz w:val="36"/>
          <w:szCs w:val="36"/>
          <w14:ligatures w14:val="none"/>
        </w:rPr>
        <w:t>About this resource</w:t>
      </w:r>
    </w:p>
    <w:p w14:paraId="4815E619" w14:textId="77777777" w:rsidR="00702F35" w:rsidRPr="00702F35" w:rsidRDefault="00702F35" w:rsidP="00702F35">
      <w:pPr>
        <w:spacing w:after="0" w:line="240" w:lineRule="auto"/>
        <w:rPr>
          <w:rFonts w:ascii="Times New Roman" w:eastAsia="Times New Roman" w:hAnsi="Times New Roman" w:cs="Times New Roman"/>
          <w:vanish/>
          <w:kern w:val="0"/>
          <w:sz w:val="24"/>
          <w:szCs w:val="24"/>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36"/>
        <w:gridCol w:w="7024"/>
      </w:tblGrid>
      <w:tr w:rsidR="00702F35" w:rsidRPr="00702F35" w14:paraId="458A749D" w14:textId="77777777" w:rsidTr="00702F35">
        <w:trPr>
          <w:gridAfter w:val="1"/>
          <w:tblCellSpacing w:w="15" w:type="dxa"/>
        </w:trPr>
        <w:tc>
          <w:tcPr>
            <w:tcW w:w="0" w:type="auto"/>
            <w:vAlign w:val="center"/>
            <w:hideMark/>
          </w:tcPr>
          <w:p w14:paraId="0B292C05" w14:textId="77777777" w:rsidR="00702F35" w:rsidRPr="00702F35" w:rsidRDefault="00702F35" w:rsidP="00702F35">
            <w:pPr>
              <w:spacing w:after="0" w:line="240" w:lineRule="auto"/>
              <w:rPr>
                <w:rFonts w:ascii="Times New Roman" w:eastAsia="Times New Roman" w:hAnsi="Times New Roman" w:cs="Times New Roman"/>
                <w:kern w:val="0"/>
                <w:sz w:val="24"/>
                <w:szCs w:val="24"/>
                <w14:ligatures w14:val="none"/>
              </w:rPr>
            </w:pPr>
          </w:p>
        </w:tc>
      </w:tr>
      <w:tr w:rsidR="008F4C4D" w:rsidRPr="00702F35" w14:paraId="1031BAE4" w14:textId="77777777" w:rsidTr="008F4C4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tcPr>
          <w:p w14:paraId="1F76234C" w14:textId="164A2C54" w:rsidR="008F4C4D" w:rsidRPr="00702F35" w:rsidRDefault="008F4C4D"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INSPIRE themes</w:t>
            </w:r>
          </w:p>
        </w:tc>
        <w:tc>
          <w:tcPr>
            <w:tcW w:w="0" w:type="auto"/>
            <w:tcBorders>
              <w:top w:val="single" w:sz="4" w:space="0" w:color="auto"/>
              <w:left w:val="single" w:sz="4" w:space="0" w:color="auto"/>
              <w:bottom w:val="single" w:sz="4" w:space="0" w:color="auto"/>
              <w:right w:val="single" w:sz="4" w:space="0" w:color="auto"/>
            </w:tcBorders>
            <w:vAlign w:val="center"/>
          </w:tcPr>
          <w:p w14:paraId="1234D73B" w14:textId="29811DBD" w:rsidR="008F4C4D" w:rsidRDefault="00143495" w:rsidP="00702F35">
            <w:pPr>
              <w:numPr>
                <w:ilvl w:val="0"/>
                <w:numId w:val="1"/>
              </w:numPr>
              <w:spacing w:before="100" w:beforeAutospacing="1" w:after="100" w:afterAutospacing="1" w:line="240" w:lineRule="auto"/>
            </w:pPr>
            <w:r>
              <w:t>Sea regions</w:t>
            </w:r>
          </w:p>
        </w:tc>
      </w:tr>
      <w:tr w:rsidR="008F4C4D" w:rsidRPr="00702F35" w14:paraId="374639ED" w14:textId="77777777" w:rsidTr="008F4C4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tcPr>
          <w:p w14:paraId="5EDB891B" w14:textId="1438B740" w:rsidR="008F4C4D" w:rsidRPr="00702F35" w:rsidRDefault="008F4C4D"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Categories</w:t>
            </w:r>
          </w:p>
        </w:tc>
        <w:tc>
          <w:tcPr>
            <w:tcW w:w="0" w:type="auto"/>
            <w:tcBorders>
              <w:top w:val="single" w:sz="4" w:space="0" w:color="auto"/>
              <w:left w:val="single" w:sz="4" w:space="0" w:color="auto"/>
              <w:bottom w:val="single" w:sz="4" w:space="0" w:color="auto"/>
              <w:right w:val="single" w:sz="4" w:space="0" w:color="auto"/>
            </w:tcBorders>
            <w:vAlign w:val="center"/>
          </w:tcPr>
          <w:p w14:paraId="2727A734" w14:textId="3CE65084" w:rsidR="008F4C4D" w:rsidRDefault="00143495" w:rsidP="00702F35">
            <w:pPr>
              <w:numPr>
                <w:ilvl w:val="0"/>
                <w:numId w:val="1"/>
              </w:numPr>
              <w:spacing w:before="100" w:beforeAutospacing="1" w:after="100" w:afterAutospacing="1" w:line="240" w:lineRule="auto"/>
            </w:pPr>
            <w:r>
              <w:t>Datasets, Oceans</w:t>
            </w:r>
          </w:p>
        </w:tc>
      </w:tr>
      <w:tr w:rsidR="00702F35" w:rsidRPr="00702F35" w14:paraId="01CF3E77" w14:textId="77777777" w:rsidTr="008F4C4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6BA878BC"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Eionet Central Data Repository</w:t>
            </w:r>
          </w:p>
        </w:tc>
        <w:tc>
          <w:tcPr>
            <w:tcW w:w="0" w:type="auto"/>
            <w:tcBorders>
              <w:top w:val="single" w:sz="4" w:space="0" w:color="auto"/>
              <w:left w:val="single" w:sz="4" w:space="0" w:color="auto"/>
              <w:bottom w:val="single" w:sz="4" w:space="0" w:color="auto"/>
              <w:right w:val="single" w:sz="4" w:space="0" w:color="auto"/>
            </w:tcBorders>
            <w:vAlign w:val="center"/>
            <w:hideMark/>
          </w:tcPr>
          <w:p w14:paraId="392CAC00" w14:textId="77777777" w:rsidR="00702F35" w:rsidRPr="00702F35" w:rsidRDefault="00702F35" w:rsidP="00702F35">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hyperlink r:id="rId12" w:anchor="D6C2" w:history="1">
              <w:r w:rsidRPr="00702F35">
                <w:rPr>
                  <w:rFonts w:ascii="Times New Roman" w:eastAsia="Times New Roman" w:hAnsi="Times New Roman" w:cs="Times New Roman"/>
                  <w:color w:val="0000FF"/>
                  <w:kern w:val="0"/>
                  <w:sz w:val="24"/>
                  <w:szCs w:val="24"/>
                  <w:u w:val="single"/>
                  <w14:ligatures w14:val="none"/>
                </w:rPr>
                <w:t>(Criteria) D6C2 - Physical disturbance to the seabed</w:t>
              </w:r>
            </w:hyperlink>
            <w:r w:rsidRPr="00702F35">
              <w:rPr>
                <w:rFonts w:ascii="Times New Roman" w:eastAsia="Times New Roman" w:hAnsi="Times New Roman" w:cs="Times New Roman"/>
                <w:kern w:val="0"/>
                <w:sz w:val="24"/>
                <w:szCs w:val="24"/>
                <w14:ligatures w14:val="none"/>
              </w:rPr>
              <w:t xml:space="preserve">  </w:t>
            </w:r>
          </w:p>
        </w:tc>
      </w:tr>
      <w:tr w:rsidR="00702F35" w:rsidRPr="00702F35" w14:paraId="3081516C" w14:textId="77777777" w:rsidTr="008F4C4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69C1321"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GEMET - Concepts, version 4.2.1</w:t>
            </w:r>
          </w:p>
        </w:tc>
        <w:tc>
          <w:tcPr>
            <w:tcW w:w="0" w:type="auto"/>
            <w:tcBorders>
              <w:top w:val="single" w:sz="4" w:space="0" w:color="auto"/>
              <w:left w:val="single" w:sz="4" w:space="0" w:color="auto"/>
              <w:bottom w:val="single" w:sz="4" w:space="0" w:color="auto"/>
              <w:right w:val="single" w:sz="4" w:space="0" w:color="auto"/>
            </w:tcBorders>
            <w:vAlign w:val="center"/>
            <w:hideMark/>
          </w:tcPr>
          <w:p w14:paraId="2C969FCD" w14:textId="77777777" w:rsidR="00702F35" w:rsidRPr="00702F35" w:rsidRDefault="00702F35" w:rsidP="00702F35">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hyperlink r:id="rId13" w:history="1">
              <w:r w:rsidRPr="00702F35">
                <w:rPr>
                  <w:rFonts w:ascii="Times New Roman" w:eastAsia="Times New Roman" w:hAnsi="Times New Roman" w:cs="Times New Roman"/>
                  <w:color w:val="0000FF"/>
                  <w:kern w:val="0"/>
                  <w:sz w:val="24"/>
                  <w:szCs w:val="24"/>
                  <w:u w:val="single"/>
                  <w14:ligatures w14:val="none"/>
                </w:rPr>
                <w:t>Marine Strategy Framework Directive</w:t>
              </w:r>
            </w:hyperlink>
            <w:r w:rsidRPr="00702F35">
              <w:rPr>
                <w:rFonts w:ascii="Times New Roman" w:eastAsia="Times New Roman" w:hAnsi="Times New Roman" w:cs="Times New Roman"/>
                <w:kern w:val="0"/>
                <w:sz w:val="24"/>
                <w:szCs w:val="24"/>
                <w14:ligatures w14:val="none"/>
              </w:rPr>
              <w:t xml:space="preserve">  </w:t>
            </w:r>
          </w:p>
          <w:p w14:paraId="297D3888" w14:textId="77777777" w:rsidR="00702F35" w:rsidRPr="00702F35" w:rsidRDefault="00702F35" w:rsidP="00702F35">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hyperlink r:id="rId14" w:history="1">
              <w:r w:rsidRPr="00702F35">
                <w:rPr>
                  <w:rFonts w:ascii="Times New Roman" w:eastAsia="Times New Roman" w:hAnsi="Times New Roman" w:cs="Times New Roman"/>
                  <w:color w:val="0000FF"/>
                  <w:kern w:val="0"/>
                  <w:sz w:val="24"/>
                  <w:szCs w:val="24"/>
                  <w:u w:val="single"/>
                  <w14:ligatures w14:val="none"/>
                </w:rPr>
                <w:t>Sea bed exploitation</w:t>
              </w:r>
            </w:hyperlink>
            <w:r w:rsidRPr="00702F35">
              <w:rPr>
                <w:rFonts w:ascii="Times New Roman" w:eastAsia="Times New Roman" w:hAnsi="Times New Roman" w:cs="Times New Roman"/>
                <w:kern w:val="0"/>
                <w:sz w:val="24"/>
                <w:szCs w:val="24"/>
                <w14:ligatures w14:val="none"/>
              </w:rPr>
              <w:t xml:space="preserve">  </w:t>
            </w:r>
          </w:p>
          <w:p w14:paraId="43EE856C" w14:textId="77777777" w:rsidR="00702F35" w:rsidRPr="00702F35" w:rsidRDefault="00702F35" w:rsidP="00702F35">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hyperlink r:id="rId15" w:history="1">
              <w:r w:rsidRPr="00702F35">
                <w:rPr>
                  <w:rFonts w:ascii="Times New Roman" w:eastAsia="Times New Roman" w:hAnsi="Times New Roman" w:cs="Times New Roman"/>
                  <w:color w:val="0000FF"/>
                  <w:kern w:val="0"/>
                  <w:sz w:val="24"/>
                  <w:szCs w:val="24"/>
                  <w:u w:val="single"/>
                  <w14:ligatures w14:val="none"/>
                </w:rPr>
                <w:t>Marine monitoring</w:t>
              </w:r>
            </w:hyperlink>
            <w:r w:rsidRPr="00702F35">
              <w:rPr>
                <w:rFonts w:ascii="Times New Roman" w:eastAsia="Times New Roman" w:hAnsi="Times New Roman" w:cs="Times New Roman"/>
                <w:kern w:val="0"/>
                <w:sz w:val="24"/>
                <w:szCs w:val="24"/>
                <w14:ligatures w14:val="none"/>
              </w:rPr>
              <w:t xml:space="preserve">  </w:t>
            </w:r>
          </w:p>
        </w:tc>
      </w:tr>
      <w:tr w:rsidR="00702F35" w:rsidRPr="00702F35" w14:paraId="04AA71AF" w14:textId="77777777" w:rsidTr="008F4C4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6C1D5B79"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GEMET - INSPIRE themes, version 1.0</w:t>
            </w:r>
          </w:p>
        </w:tc>
        <w:tc>
          <w:tcPr>
            <w:tcW w:w="0" w:type="auto"/>
            <w:tcBorders>
              <w:top w:val="single" w:sz="4" w:space="0" w:color="auto"/>
              <w:left w:val="single" w:sz="4" w:space="0" w:color="auto"/>
              <w:bottom w:val="single" w:sz="4" w:space="0" w:color="auto"/>
              <w:right w:val="single" w:sz="4" w:space="0" w:color="auto"/>
            </w:tcBorders>
            <w:vAlign w:val="center"/>
            <w:hideMark/>
          </w:tcPr>
          <w:p w14:paraId="3D4B167C" w14:textId="77777777" w:rsidR="00702F35" w:rsidRPr="00702F35" w:rsidRDefault="00702F35" w:rsidP="00702F35">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hyperlink r:id="rId16" w:history="1">
              <w:r w:rsidRPr="00702F35">
                <w:rPr>
                  <w:rFonts w:ascii="Times New Roman" w:eastAsia="Times New Roman" w:hAnsi="Times New Roman" w:cs="Times New Roman"/>
                  <w:color w:val="0000FF"/>
                  <w:kern w:val="0"/>
                  <w:sz w:val="24"/>
                  <w:szCs w:val="24"/>
                  <w:u w:val="single"/>
                  <w14:ligatures w14:val="none"/>
                </w:rPr>
                <w:t>Sea regions</w:t>
              </w:r>
            </w:hyperlink>
            <w:r w:rsidRPr="00702F35">
              <w:rPr>
                <w:rFonts w:ascii="Times New Roman" w:eastAsia="Times New Roman" w:hAnsi="Times New Roman" w:cs="Times New Roman"/>
                <w:kern w:val="0"/>
                <w:sz w:val="24"/>
                <w:szCs w:val="24"/>
                <w14:ligatures w14:val="none"/>
              </w:rPr>
              <w:t xml:space="preserve">  </w:t>
            </w:r>
          </w:p>
        </w:tc>
      </w:tr>
      <w:tr w:rsidR="00702F35" w:rsidRPr="00702F35" w14:paraId="48BFC103" w14:textId="77777777" w:rsidTr="008F4C4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9D809DD"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INSPIRE Registry: Priority Datasets</w:t>
            </w:r>
          </w:p>
        </w:tc>
        <w:tc>
          <w:tcPr>
            <w:tcW w:w="0" w:type="auto"/>
            <w:tcBorders>
              <w:top w:val="single" w:sz="4" w:space="0" w:color="auto"/>
              <w:left w:val="single" w:sz="4" w:space="0" w:color="auto"/>
              <w:bottom w:val="single" w:sz="4" w:space="0" w:color="auto"/>
              <w:right w:val="single" w:sz="4" w:space="0" w:color="auto"/>
            </w:tcBorders>
            <w:vAlign w:val="center"/>
            <w:hideMark/>
          </w:tcPr>
          <w:p w14:paraId="0FFF1B1C" w14:textId="77777777" w:rsidR="00702F35" w:rsidRPr="00702F35" w:rsidRDefault="00702F35" w:rsidP="00702F35">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hyperlink r:id="rId17" w:history="1">
              <w:r w:rsidRPr="00702F35">
                <w:rPr>
                  <w:rFonts w:ascii="Times New Roman" w:eastAsia="Times New Roman" w:hAnsi="Times New Roman" w:cs="Times New Roman"/>
                  <w:color w:val="0000FF"/>
                  <w:kern w:val="0"/>
                  <w:sz w:val="24"/>
                  <w:szCs w:val="24"/>
                  <w:u w:val="single"/>
                  <w14:ligatures w14:val="none"/>
                </w:rPr>
                <w:t>Directive 2008/56/EC</w:t>
              </w:r>
            </w:hyperlink>
            <w:r w:rsidRPr="00702F35">
              <w:rPr>
                <w:rFonts w:ascii="Times New Roman" w:eastAsia="Times New Roman" w:hAnsi="Times New Roman" w:cs="Times New Roman"/>
                <w:kern w:val="0"/>
                <w:sz w:val="24"/>
                <w:szCs w:val="24"/>
                <w14:ligatures w14:val="none"/>
              </w:rPr>
              <w:t xml:space="preserve">  </w:t>
            </w:r>
          </w:p>
        </w:tc>
      </w:tr>
      <w:tr w:rsidR="00702F35" w:rsidRPr="00702F35" w14:paraId="540F2473" w14:textId="77777777" w:rsidTr="008F4C4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F5C60A2"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INSPIRE Registry: Spatial scope</w:t>
            </w:r>
          </w:p>
        </w:tc>
        <w:tc>
          <w:tcPr>
            <w:tcW w:w="0" w:type="auto"/>
            <w:tcBorders>
              <w:top w:val="single" w:sz="4" w:space="0" w:color="auto"/>
              <w:left w:val="single" w:sz="4" w:space="0" w:color="auto"/>
              <w:bottom w:val="single" w:sz="4" w:space="0" w:color="auto"/>
              <w:right w:val="single" w:sz="4" w:space="0" w:color="auto"/>
            </w:tcBorders>
            <w:vAlign w:val="center"/>
            <w:hideMark/>
          </w:tcPr>
          <w:p w14:paraId="15F4312C" w14:textId="77777777" w:rsidR="00702F35" w:rsidRPr="00702F35" w:rsidRDefault="00702F35" w:rsidP="00702F35">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hyperlink r:id="rId18" w:history="1">
              <w:r w:rsidRPr="00702F35">
                <w:rPr>
                  <w:rFonts w:ascii="Times New Roman" w:eastAsia="Times New Roman" w:hAnsi="Times New Roman" w:cs="Times New Roman"/>
                  <w:color w:val="0000FF"/>
                  <w:kern w:val="0"/>
                  <w:sz w:val="24"/>
                  <w:szCs w:val="24"/>
                  <w:u w:val="single"/>
                  <w14:ligatures w14:val="none"/>
                </w:rPr>
                <w:t>National</w:t>
              </w:r>
            </w:hyperlink>
            <w:r w:rsidRPr="00702F35">
              <w:rPr>
                <w:rFonts w:ascii="Times New Roman" w:eastAsia="Times New Roman" w:hAnsi="Times New Roman" w:cs="Times New Roman"/>
                <w:kern w:val="0"/>
                <w:sz w:val="24"/>
                <w:szCs w:val="24"/>
                <w14:ligatures w14:val="none"/>
              </w:rPr>
              <w:t xml:space="preserve">  </w:t>
            </w:r>
          </w:p>
        </w:tc>
      </w:tr>
      <w:tr w:rsidR="00702F35" w:rsidRPr="00702F35" w14:paraId="0689065A" w14:textId="77777777" w:rsidTr="008F4C4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63F623D8"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INSPIRE Registry: feature concepts</w:t>
            </w:r>
          </w:p>
        </w:tc>
        <w:tc>
          <w:tcPr>
            <w:tcW w:w="0" w:type="auto"/>
            <w:tcBorders>
              <w:top w:val="single" w:sz="4" w:space="0" w:color="auto"/>
              <w:left w:val="single" w:sz="4" w:space="0" w:color="auto"/>
              <w:bottom w:val="single" w:sz="4" w:space="0" w:color="auto"/>
              <w:right w:val="single" w:sz="4" w:space="0" w:color="auto"/>
            </w:tcBorders>
            <w:vAlign w:val="center"/>
            <w:hideMark/>
          </w:tcPr>
          <w:p w14:paraId="74CA0E07" w14:textId="77777777" w:rsidR="00702F35" w:rsidRPr="00702F35" w:rsidRDefault="00702F35" w:rsidP="00702F35">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hyperlink r:id="rId19" w:history="1">
              <w:r w:rsidRPr="00702F35">
                <w:rPr>
                  <w:rFonts w:ascii="Times New Roman" w:eastAsia="Times New Roman" w:hAnsi="Times New Roman" w:cs="Times New Roman"/>
                  <w:color w:val="0000FF"/>
                  <w:kern w:val="0"/>
                  <w:sz w:val="24"/>
                  <w:szCs w:val="24"/>
                  <w:u w:val="single"/>
                  <w14:ligatures w14:val="none"/>
                </w:rPr>
                <w:t>Sea Bed Area</w:t>
              </w:r>
            </w:hyperlink>
            <w:r w:rsidRPr="00702F35">
              <w:rPr>
                <w:rFonts w:ascii="Times New Roman" w:eastAsia="Times New Roman" w:hAnsi="Times New Roman" w:cs="Times New Roman"/>
                <w:kern w:val="0"/>
                <w:sz w:val="24"/>
                <w:szCs w:val="24"/>
                <w14:ligatures w14:val="none"/>
              </w:rPr>
              <w:t xml:space="preserve">  </w:t>
            </w:r>
          </w:p>
        </w:tc>
      </w:tr>
      <w:tr w:rsidR="00702F35" w:rsidRPr="00702F35" w14:paraId="7285ACC7" w14:textId="77777777" w:rsidTr="008F4C4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51C55C13"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Marine Regions</w:t>
            </w:r>
          </w:p>
        </w:tc>
        <w:tc>
          <w:tcPr>
            <w:tcW w:w="0" w:type="auto"/>
            <w:tcBorders>
              <w:top w:val="single" w:sz="4" w:space="0" w:color="auto"/>
              <w:left w:val="single" w:sz="4" w:space="0" w:color="auto"/>
              <w:bottom w:val="single" w:sz="4" w:space="0" w:color="auto"/>
              <w:right w:val="single" w:sz="4" w:space="0" w:color="auto"/>
            </w:tcBorders>
            <w:vAlign w:val="center"/>
            <w:hideMark/>
          </w:tcPr>
          <w:p w14:paraId="1B6A1348" w14:textId="77777777" w:rsidR="00702F35" w:rsidRPr="00702F35" w:rsidRDefault="00702F35" w:rsidP="00702F35">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hyperlink r:id="rId20" w:history="1">
              <w:r w:rsidRPr="00702F35">
                <w:rPr>
                  <w:rFonts w:ascii="Times New Roman" w:eastAsia="Times New Roman" w:hAnsi="Times New Roman" w:cs="Times New Roman"/>
                  <w:color w:val="0000FF"/>
                  <w:kern w:val="0"/>
                  <w:sz w:val="24"/>
                  <w:szCs w:val="24"/>
                  <w:u w:val="single"/>
                  <w14:ligatures w14:val="none"/>
                </w:rPr>
                <w:t>Belgian part of the North Sea</w:t>
              </w:r>
            </w:hyperlink>
            <w:r w:rsidRPr="00702F35">
              <w:rPr>
                <w:rFonts w:ascii="Times New Roman" w:eastAsia="Times New Roman" w:hAnsi="Times New Roman" w:cs="Times New Roman"/>
                <w:kern w:val="0"/>
                <w:sz w:val="24"/>
                <w:szCs w:val="24"/>
                <w14:ligatures w14:val="none"/>
              </w:rPr>
              <w:t xml:space="preserve">  </w:t>
            </w:r>
          </w:p>
          <w:p w14:paraId="4F72647B" w14:textId="77777777" w:rsidR="00702F35" w:rsidRPr="00702F35" w:rsidRDefault="00702F35" w:rsidP="00702F35">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hyperlink r:id="rId21" w:history="1">
              <w:r w:rsidRPr="00702F35">
                <w:rPr>
                  <w:rFonts w:ascii="Times New Roman" w:eastAsia="Times New Roman" w:hAnsi="Times New Roman" w:cs="Times New Roman"/>
                  <w:color w:val="0000FF"/>
                  <w:kern w:val="0"/>
                  <w:sz w:val="24"/>
                  <w:szCs w:val="24"/>
                  <w:u w:val="single"/>
                  <w14:ligatures w14:val="none"/>
                </w:rPr>
                <w:t>Greater North Sea, incl. the Kattegat and the English Channel</w:t>
              </w:r>
            </w:hyperlink>
            <w:r w:rsidRPr="00702F35">
              <w:rPr>
                <w:rFonts w:ascii="Times New Roman" w:eastAsia="Times New Roman" w:hAnsi="Times New Roman" w:cs="Times New Roman"/>
                <w:kern w:val="0"/>
                <w:sz w:val="24"/>
                <w:szCs w:val="24"/>
                <w14:ligatures w14:val="none"/>
              </w:rPr>
              <w:t xml:space="preserve">  </w:t>
            </w:r>
          </w:p>
        </w:tc>
      </w:tr>
      <w:tr w:rsidR="00702F35" w:rsidRPr="00702F35" w14:paraId="0B36D618" w14:textId="77777777" w:rsidTr="008F4C4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D42564B"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NERC Vocabulary Server - C45 Vocabulary version 3.0</w:t>
            </w:r>
          </w:p>
        </w:tc>
        <w:tc>
          <w:tcPr>
            <w:tcW w:w="0" w:type="auto"/>
            <w:tcBorders>
              <w:top w:val="single" w:sz="4" w:space="0" w:color="auto"/>
              <w:left w:val="single" w:sz="4" w:space="0" w:color="auto"/>
              <w:bottom w:val="single" w:sz="4" w:space="0" w:color="auto"/>
              <w:right w:val="single" w:sz="4" w:space="0" w:color="auto"/>
            </w:tcBorders>
            <w:vAlign w:val="center"/>
            <w:hideMark/>
          </w:tcPr>
          <w:p w14:paraId="44F5226F" w14:textId="77777777" w:rsidR="00702F35" w:rsidRPr="00702F35" w:rsidRDefault="00702F35" w:rsidP="00702F35">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hyperlink r:id="rId22" w:history="1">
              <w:r w:rsidRPr="00702F35">
                <w:rPr>
                  <w:rFonts w:ascii="Times New Roman" w:eastAsia="Times New Roman" w:hAnsi="Times New Roman" w:cs="Times New Roman"/>
                  <w:color w:val="0000FF"/>
                  <w:kern w:val="0"/>
                  <w:sz w:val="24"/>
                  <w:szCs w:val="24"/>
                  <w:u w:val="single"/>
                  <w14:ligatures w14:val="none"/>
                </w:rPr>
                <w:t>Sea-floor integrity supports ecosystem</w:t>
              </w:r>
            </w:hyperlink>
            <w:r w:rsidRPr="00702F35">
              <w:rPr>
                <w:rFonts w:ascii="Times New Roman" w:eastAsia="Times New Roman" w:hAnsi="Times New Roman" w:cs="Times New Roman"/>
                <w:kern w:val="0"/>
                <w:sz w:val="24"/>
                <w:szCs w:val="24"/>
                <w14:ligatures w14:val="none"/>
              </w:rPr>
              <w:t xml:space="preserve">  </w:t>
            </w:r>
          </w:p>
        </w:tc>
      </w:tr>
      <w:tr w:rsidR="00702F35" w:rsidRPr="00702F35" w14:paraId="5EE1EA37" w14:textId="77777777" w:rsidTr="008F4C4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51BFFB0F"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Themes for open data catalogi in Belgium</w:t>
            </w:r>
          </w:p>
        </w:tc>
        <w:tc>
          <w:tcPr>
            <w:tcW w:w="0" w:type="auto"/>
            <w:tcBorders>
              <w:top w:val="single" w:sz="4" w:space="0" w:color="auto"/>
              <w:left w:val="single" w:sz="4" w:space="0" w:color="auto"/>
              <w:bottom w:val="single" w:sz="4" w:space="0" w:color="auto"/>
              <w:right w:val="single" w:sz="4" w:space="0" w:color="auto"/>
            </w:tcBorders>
            <w:vAlign w:val="center"/>
            <w:hideMark/>
          </w:tcPr>
          <w:p w14:paraId="4D0F4BF6" w14:textId="77777777" w:rsidR="00702F35" w:rsidRPr="00702F35" w:rsidRDefault="00702F35" w:rsidP="00702F35">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hyperlink r:id="rId23" w:history="1">
              <w:r w:rsidRPr="00702F35">
                <w:rPr>
                  <w:rFonts w:ascii="Times New Roman" w:eastAsia="Times New Roman" w:hAnsi="Times New Roman" w:cs="Times New Roman"/>
                  <w:color w:val="0000FF"/>
                  <w:kern w:val="0"/>
                  <w:sz w:val="24"/>
                  <w:szCs w:val="24"/>
                  <w:u w:val="single"/>
                  <w14:ligatures w14:val="none"/>
                </w:rPr>
                <w:t>Environment</w:t>
              </w:r>
            </w:hyperlink>
            <w:r w:rsidRPr="00702F35">
              <w:rPr>
                <w:rFonts w:ascii="Times New Roman" w:eastAsia="Times New Roman" w:hAnsi="Times New Roman" w:cs="Times New Roman"/>
                <w:kern w:val="0"/>
                <w:sz w:val="24"/>
                <w:szCs w:val="24"/>
                <w14:ligatures w14:val="none"/>
              </w:rPr>
              <w:t xml:space="preserve">  </w:t>
            </w:r>
          </w:p>
        </w:tc>
      </w:tr>
      <w:tr w:rsidR="00702F35" w:rsidRPr="00702F35" w14:paraId="357707EE" w14:textId="77777777" w:rsidTr="008F4C4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BE3359F"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Keywords</w:t>
            </w:r>
          </w:p>
        </w:tc>
        <w:tc>
          <w:tcPr>
            <w:tcW w:w="0" w:type="auto"/>
            <w:tcBorders>
              <w:top w:val="single" w:sz="4" w:space="0" w:color="auto"/>
              <w:left w:val="single" w:sz="4" w:space="0" w:color="auto"/>
              <w:bottom w:val="single" w:sz="4" w:space="0" w:color="auto"/>
              <w:right w:val="single" w:sz="4" w:space="0" w:color="auto"/>
            </w:tcBorders>
            <w:vAlign w:val="center"/>
            <w:hideMark/>
          </w:tcPr>
          <w:p w14:paraId="768CCEFA" w14:textId="77777777" w:rsidR="00702F35" w:rsidRPr="00702F35" w:rsidRDefault="00702F35" w:rsidP="00702F35">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 xml:space="preserve">Reporting INSPIRE   </w:t>
            </w:r>
          </w:p>
          <w:p w14:paraId="12ED5232" w14:textId="77777777" w:rsidR="00702F35" w:rsidRPr="00702F35" w:rsidRDefault="00702F35" w:rsidP="00702F35">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lastRenderedPageBreak/>
              <w:t xml:space="preserve">Federal government   </w:t>
            </w:r>
          </w:p>
        </w:tc>
      </w:tr>
      <w:tr w:rsidR="00702F35" w:rsidRPr="00702F35" w14:paraId="0B27A70F" w14:textId="77777777" w:rsidTr="008F4C4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277FF0B"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lastRenderedPageBreak/>
              <w:t>Language</w:t>
            </w:r>
          </w:p>
        </w:tc>
        <w:tc>
          <w:tcPr>
            <w:tcW w:w="0" w:type="auto"/>
            <w:tcBorders>
              <w:top w:val="single" w:sz="4" w:space="0" w:color="auto"/>
              <w:left w:val="single" w:sz="4" w:space="0" w:color="auto"/>
              <w:bottom w:val="single" w:sz="4" w:space="0" w:color="auto"/>
              <w:right w:val="single" w:sz="4" w:space="0" w:color="auto"/>
            </w:tcBorders>
            <w:vAlign w:val="center"/>
            <w:hideMark/>
          </w:tcPr>
          <w:p w14:paraId="40800AB5" w14:textId="77777777" w:rsidR="00702F35" w:rsidRPr="00702F35" w:rsidRDefault="00702F35" w:rsidP="00702F35">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 xml:space="preserve">English </w:t>
            </w:r>
          </w:p>
        </w:tc>
      </w:tr>
      <w:tr w:rsidR="00702F35" w:rsidRPr="00702F35" w14:paraId="20653540" w14:textId="77777777" w:rsidTr="008F4C4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B40B41B"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Resource identifier</w:t>
            </w:r>
          </w:p>
        </w:tc>
        <w:tc>
          <w:tcPr>
            <w:tcW w:w="0" w:type="auto"/>
            <w:tcBorders>
              <w:top w:val="single" w:sz="4" w:space="0" w:color="auto"/>
              <w:left w:val="single" w:sz="4" w:space="0" w:color="auto"/>
              <w:bottom w:val="single" w:sz="4" w:space="0" w:color="auto"/>
              <w:right w:val="single" w:sz="4" w:space="0" w:color="auto"/>
            </w:tcBorders>
            <w:vAlign w:val="center"/>
            <w:hideMark/>
          </w:tcPr>
          <w:p w14:paraId="4C4A387D" w14:textId="35061281" w:rsidR="00702F35" w:rsidRPr="00702F35" w:rsidDel="00EE4838" w:rsidRDefault="00702F35" w:rsidP="00702F35">
            <w:pPr>
              <w:numPr>
                <w:ilvl w:val="0"/>
                <w:numId w:val="12"/>
              </w:numPr>
              <w:spacing w:before="100" w:beforeAutospacing="1" w:after="100" w:afterAutospacing="1" w:line="240" w:lineRule="auto"/>
              <w:rPr>
                <w:del w:id="45" w:author="Lars Kint" w:date="2024-12-09T10:44:00Z" w16du:dateUtc="2024-12-09T09:44:00Z"/>
                <w:rFonts w:ascii="Times New Roman" w:eastAsia="Times New Roman" w:hAnsi="Times New Roman" w:cs="Times New Roman"/>
                <w:kern w:val="0"/>
                <w:sz w:val="24"/>
                <w:szCs w:val="24"/>
                <w14:ligatures w14:val="none"/>
              </w:rPr>
            </w:pPr>
            <w:del w:id="46" w:author="Lars Kint" w:date="2024-12-09T10:44:00Z" w16du:dateUtc="2024-12-09T09:44:00Z">
              <w:r w:rsidRPr="00702F35" w:rsidDel="00EE4838">
                <w:rPr>
                  <w:rFonts w:ascii="Times New Roman" w:eastAsia="Times New Roman" w:hAnsi="Times New Roman" w:cs="Times New Roman"/>
                  <w:kern w:val="0"/>
                  <w:sz w:val="24"/>
                  <w:szCs w:val="24"/>
                  <w14:ligatures w14:val="none"/>
                </w:rPr>
                <w:delText xml:space="preserve">10.24417/bmdc.be:dataset:2023 </w:delText>
              </w:r>
            </w:del>
          </w:p>
          <w:p w14:paraId="5665F497" w14:textId="2AF343A3" w:rsidR="00702F35" w:rsidRPr="00702F35" w:rsidRDefault="00702F35" w:rsidP="00702F35">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del w:id="47" w:author="Lars Kint" w:date="2024-12-09T10:44:00Z" w16du:dateUtc="2024-12-09T09:44:00Z">
              <w:r w:rsidRPr="00702F35" w:rsidDel="00EE4838">
                <w:rPr>
                  <w:rFonts w:ascii="Times New Roman" w:eastAsia="Times New Roman" w:hAnsi="Times New Roman" w:cs="Times New Roman"/>
                  <w:kern w:val="0"/>
                  <w:sz w:val="24"/>
                  <w:szCs w:val="24"/>
                  <w14:ligatures w14:val="none"/>
                </w:rPr>
                <w:delText xml:space="preserve">bmdc.be:dataset:2023 </w:delText>
              </w:r>
            </w:del>
          </w:p>
        </w:tc>
      </w:tr>
      <w:tr w:rsidR="00702F35" w:rsidRPr="00702F35" w14:paraId="6ECCDFF4" w14:textId="77777777" w:rsidTr="008F4C4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65B89D68"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Legal constraints</w:t>
            </w:r>
          </w:p>
        </w:tc>
        <w:tc>
          <w:tcPr>
            <w:tcW w:w="0" w:type="auto"/>
            <w:tcBorders>
              <w:top w:val="single" w:sz="4" w:space="0" w:color="auto"/>
              <w:left w:val="single" w:sz="4" w:space="0" w:color="auto"/>
              <w:bottom w:val="single" w:sz="4" w:space="0" w:color="auto"/>
              <w:right w:val="single" w:sz="4" w:space="0" w:color="auto"/>
            </w:tcBorders>
            <w:vAlign w:val="center"/>
            <w:hideMark/>
          </w:tcPr>
          <w:p w14:paraId="767B91B8" w14:textId="77777777" w:rsidR="00702F35" w:rsidRPr="00702F35" w:rsidRDefault="00702F35" w:rsidP="00702F35">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 xml:space="preserve">https://creativecommons.org/licenses/by/2.0/ </w:t>
            </w:r>
          </w:p>
          <w:p w14:paraId="7D92321B" w14:textId="77777777" w:rsidR="00702F35" w:rsidRPr="00702F35" w:rsidRDefault="00702F35" w:rsidP="00702F35">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 xml:space="preserve">No conditions apply to access and use </w:t>
            </w:r>
          </w:p>
          <w:p w14:paraId="6C993629" w14:textId="77777777" w:rsidR="00702F35" w:rsidRPr="00702F35" w:rsidRDefault="00702F35" w:rsidP="00702F35">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 xml:space="preserve">No limitations on public access. </w:t>
            </w:r>
          </w:p>
          <w:p w14:paraId="4CBFA294" w14:textId="77777777" w:rsidR="00702F35" w:rsidRPr="00702F35" w:rsidRDefault="00702F35" w:rsidP="00702F35">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 xml:space="preserve">No conditions apply to use. </w:t>
            </w:r>
          </w:p>
        </w:tc>
      </w:tr>
      <w:tr w:rsidR="00702F35" w:rsidRPr="00394DC6" w14:paraId="6EAAC015" w14:textId="77777777" w:rsidTr="008F4C4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44B88BD3"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Contact for the resource</w:t>
            </w:r>
          </w:p>
        </w:tc>
        <w:tc>
          <w:tcPr>
            <w:tcW w:w="0" w:type="auto"/>
            <w:tcBorders>
              <w:top w:val="single" w:sz="4" w:space="0" w:color="auto"/>
              <w:left w:val="single" w:sz="4" w:space="0" w:color="auto"/>
              <w:bottom w:val="single" w:sz="4" w:space="0" w:color="auto"/>
              <w:right w:val="single" w:sz="4" w:space="0" w:color="auto"/>
            </w:tcBorders>
            <w:vAlign w:val="center"/>
            <w:hideMark/>
          </w:tcPr>
          <w:p w14:paraId="76D904FA" w14:textId="77777777" w:rsidR="00702F35" w:rsidRPr="00702F35" w:rsidRDefault="00702F35" w:rsidP="00702F35">
            <w:pPr>
              <w:spacing w:after="0" w:line="240" w:lineRule="auto"/>
              <w:rPr>
                <w:rFonts w:ascii="Times New Roman" w:eastAsia="Times New Roman" w:hAnsi="Times New Roman" w:cs="Times New Roman"/>
                <w:i/>
                <w:iCs/>
                <w:kern w:val="0"/>
                <w:sz w:val="24"/>
                <w:szCs w:val="24"/>
                <w14:ligatures w14:val="none"/>
              </w:rPr>
            </w:pPr>
            <w:hyperlink r:id="rId24" w:history="1">
              <w:r w:rsidRPr="00702F35">
                <w:rPr>
                  <w:rFonts w:ascii="Times New Roman" w:eastAsia="Times New Roman" w:hAnsi="Times New Roman" w:cs="Times New Roman"/>
                  <w:b/>
                  <w:bCs/>
                  <w:i/>
                  <w:iCs/>
                  <w:color w:val="0000FF"/>
                  <w:kern w:val="0"/>
                  <w:sz w:val="24"/>
                  <w:szCs w:val="24"/>
                  <w:u w:val="single"/>
                  <w14:ligatures w14:val="none"/>
                </w:rPr>
                <w:t>Royal Belgian Institute for Natural Sciences (RBINS)</w:t>
              </w:r>
            </w:hyperlink>
          </w:p>
          <w:p w14:paraId="7EA0D72A" w14:textId="77777777" w:rsidR="00702F35" w:rsidRPr="00702F35" w:rsidRDefault="00702F35" w:rsidP="00702F35">
            <w:pPr>
              <w:spacing w:after="0" w:line="240" w:lineRule="auto"/>
              <w:rPr>
                <w:rFonts w:ascii="Times New Roman" w:eastAsia="Times New Roman" w:hAnsi="Times New Roman" w:cs="Times New Roman"/>
                <w:i/>
                <w:iCs/>
                <w:kern w:val="0"/>
                <w:sz w:val="24"/>
                <w:szCs w:val="24"/>
                <w14:ligatures w14:val="none"/>
              </w:rPr>
            </w:pPr>
            <w:r w:rsidRPr="00702F35">
              <w:rPr>
                <w:rFonts w:ascii="Times New Roman" w:eastAsia="Times New Roman" w:hAnsi="Times New Roman" w:cs="Times New Roman"/>
                <w:i/>
                <w:iCs/>
                <w:kern w:val="0"/>
                <w:sz w:val="24"/>
                <w:szCs w:val="24"/>
                <w14:ligatures w14:val="none"/>
              </w:rPr>
              <w:t>Vautierstraat 29, Brussel, 1000</w:t>
            </w:r>
            <w:r w:rsidRPr="00702F35">
              <w:rPr>
                <w:rFonts w:ascii="Times New Roman" w:eastAsia="Times New Roman" w:hAnsi="Times New Roman" w:cs="Times New Roman"/>
                <w:i/>
                <w:iCs/>
                <w:kern w:val="0"/>
                <w:sz w:val="24"/>
                <w:szCs w:val="24"/>
                <w14:ligatures w14:val="none"/>
              </w:rPr>
              <w:br/>
            </w:r>
          </w:p>
          <w:p w14:paraId="7B6B5945" w14:textId="77777777" w:rsidR="00702F35" w:rsidRPr="00702F35" w:rsidRDefault="00702F35" w:rsidP="00702F35">
            <w:pPr>
              <w:numPr>
                <w:ilvl w:val="0"/>
                <w:numId w:val="13"/>
              </w:numPr>
              <w:spacing w:before="100" w:beforeAutospacing="1" w:after="100" w:afterAutospacing="1" w:line="240" w:lineRule="auto"/>
              <w:rPr>
                <w:rFonts w:ascii="Times New Roman" w:eastAsia="Times New Roman" w:hAnsi="Times New Roman" w:cs="Times New Roman"/>
                <w:i/>
                <w:iCs/>
                <w:kern w:val="0"/>
                <w:sz w:val="24"/>
                <w:szCs w:val="24"/>
                <w14:ligatures w14:val="none"/>
              </w:rPr>
            </w:pPr>
            <w:r w:rsidRPr="00702F35">
              <w:rPr>
                <w:rFonts w:ascii="Times New Roman" w:eastAsia="Times New Roman" w:hAnsi="Times New Roman" w:cs="Times New Roman"/>
                <w:i/>
                <w:iCs/>
                <w:kern w:val="0"/>
                <w:sz w:val="24"/>
                <w:szCs w:val="24"/>
                <w14:ligatures w14:val="none"/>
              </w:rPr>
              <w:t>Publisher,Owner:</w:t>
            </w:r>
            <w:r w:rsidRPr="00702F35">
              <w:rPr>
                <w:rFonts w:ascii="Times New Roman" w:eastAsia="Times New Roman" w:hAnsi="Times New Roman" w:cs="Times New Roman"/>
                <w:i/>
                <w:iCs/>
                <w:kern w:val="0"/>
                <w:sz w:val="24"/>
                <w:szCs w:val="24"/>
                <w14:ligatures w14:val="none"/>
              </w:rPr>
              <w:br/>
            </w:r>
            <w:hyperlink r:id="rId25" w:history="1">
              <w:r w:rsidRPr="00702F35">
                <w:rPr>
                  <w:rFonts w:ascii="Times New Roman" w:eastAsia="Times New Roman" w:hAnsi="Times New Roman" w:cs="Times New Roman"/>
                  <w:i/>
                  <w:iCs/>
                  <w:color w:val="0000FF"/>
                  <w:kern w:val="0"/>
                  <w:sz w:val="24"/>
                  <w:szCs w:val="24"/>
                  <w:u w:val="single"/>
                  <w14:ligatures w14:val="none"/>
                </w:rPr>
                <w:t xml:space="preserve">info@naturalsciences.be </w:t>
              </w:r>
            </w:hyperlink>
            <w:r w:rsidRPr="00702F35">
              <w:rPr>
                <w:rFonts w:ascii="Times New Roman" w:eastAsia="Times New Roman" w:hAnsi="Times New Roman" w:cs="Times New Roman"/>
                <w:i/>
                <w:iCs/>
                <w:kern w:val="0"/>
                <w:sz w:val="24"/>
                <w:szCs w:val="24"/>
                <w14:ligatures w14:val="none"/>
              </w:rPr>
              <w:br/>
            </w:r>
          </w:p>
          <w:p w14:paraId="604CA560" w14:textId="77777777" w:rsidR="00702F35" w:rsidRPr="00702F35" w:rsidRDefault="00702F35" w:rsidP="00702F35">
            <w:pPr>
              <w:spacing w:after="0" w:line="240" w:lineRule="auto"/>
              <w:rPr>
                <w:rFonts w:ascii="Times New Roman" w:eastAsia="Times New Roman" w:hAnsi="Times New Roman" w:cs="Times New Roman"/>
                <w:i/>
                <w:iCs/>
                <w:kern w:val="0"/>
                <w:sz w:val="24"/>
                <w:szCs w:val="24"/>
                <w14:ligatures w14:val="none"/>
              </w:rPr>
            </w:pPr>
            <w:hyperlink r:id="rId26" w:history="1">
              <w:r w:rsidRPr="00702F35">
                <w:rPr>
                  <w:rFonts w:ascii="Times New Roman" w:eastAsia="Times New Roman" w:hAnsi="Times New Roman" w:cs="Times New Roman"/>
                  <w:b/>
                  <w:bCs/>
                  <w:i/>
                  <w:iCs/>
                  <w:color w:val="0000FF"/>
                  <w:kern w:val="0"/>
                  <w:sz w:val="24"/>
                  <w:szCs w:val="24"/>
                  <w:u w:val="single"/>
                  <w14:ligatures w14:val="none"/>
                </w:rPr>
                <w:t>Royal Belgian Institute for Natural Sciences (RBINS), Directorate Natural Environment (OD Nature), Belgian Marine Data Centre (BMDC)</w:t>
              </w:r>
            </w:hyperlink>
          </w:p>
          <w:p w14:paraId="777130B5" w14:textId="77777777" w:rsidR="00702F35" w:rsidRPr="00702F35" w:rsidRDefault="00702F35" w:rsidP="00702F35">
            <w:pPr>
              <w:spacing w:after="0" w:line="240" w:lineRule="auto"/>
              <w:rPr>
                <w:rFonts w:ascii="Times New Roman" w:eastAsia="Times New Roman" w:hAnsi="Times New Roman" w:cs="Times New Roman"/>
                <w:i/>
                <w:iCs/>
                <w:kern w:val="0"/>
                <w:sz w:val="24"/>
                <w:szCs w:val="24"/>
                <w14:ligatures w14:val="none"/>
              </w:rPr>
            </w:pPr>
            <w:r w:rsidRPr="00702F35">
              <w:rPr>
                <w:rFonts w:ascii="Times New Roman" w:eastAsia="Times New Roman" w:hAnsi="Times New Roman" w:cs="Times New Roman"/>
                <w:i/>
                <w:iCs/>
                <w:kern w:val="0"/>
                <w:sz w:val="24"/>
                <w:szCs w:val="24"/>
                <w14:ligatures w14:val="none"/>
              </w:rPr>
              <w:t>Vautierstraat 29, Brussel, 1000</w:t>
            </w:r>
            <w:r w:rsidRPr="00702F35">
              <w:rPr>
                <w:rFonts w:ascii="Times New Roman" w:eastAsia="Times New Roman" w:hAnsi="Times New Roman" w:cs="Times New Roman"/>
                <w:i/>
                <w:iCs/>
                <w:kern w:val="0"/>
                <w:sz w:val="24"/>
                <w:szCs w:val="24"/>
                <w14:ligatures w14:val="none"/>
              </w:rPr>
              <w:br/>
            </w:r>
          </w:p>
          <w:p w14:paraId="4C6691FB" w14:textId="77777777" w:rsidR="00702F35" w:rsidRPr="00702F35" w:rsidRDefault="00702F35" w:rsidP="00702F35">
            <w:pPr>
              <w:numPr>
                <w:ilvl w:val="0"/>
                <w:numId w:val="14"/>
              </w:numPr>
              <w:spacing w:before="100" w:beforeAutospacing="1" w:after="100" w:afterAutospacing="1" w:line="240" w:lineRule="auto"/>
              <w:rPr>
                <w:rFonts w:ascii="Times New Roman" w:eastAsia="Times New Roman" w:hAnsi="Times New Roman" w:cs="Times New Roman"/>
                <w:i/>
                <w:iCs/>
                <w:kern w:val="0"/>
                <w:sz w:val="24"/>
                <w:szCs w:val="24"/>
                <w14:ligatures w14:val="none"/>
              </w:rPr>
            </w:pPr>
            <w:r w:rsidRPr="00702F35">
              <w:rPr>
                <w:rFonts w:ascii="Times New Roman" w:eastAsia="Times New Roman" w:hAnsi="Times New Roman" w:cs="Times New Roman"/>
                <w:i/>
                <w:iCs/>
                <w:kern w:val="0"/>
                <w:sz w:val="24"/>
                <w:szCs w:val="24"/>
                <w14:ligatures w14:val="none"/>
              </w:rPr>
              <w:t>Custodian:</w:t>
            </w:r>
            <w:r w:rsidRPr="00702F35">
              <w:rPr>
                <w:rFonts w:ascii="Times New Roman" w:eastAsia="Times New Roman" w:hAnsi="Times New Roman" w:cs="Times New Roman"/>
                <w:i/>
                <w:iCs/>
                <w:kern w:val="0"/>
                <w:sz w:val="24"/>
                <w:szCs w:val="24"/>
                <w14:ligatures w14:val="none"/>
              </w:rPr>
              <w:br/>
            </w:r>
            <w:hyperlink r:id="rId27" w:history="1">
              <w:r w:rsidRPr="00702F35">
                <w:rPr>
                  <w:rFonts w:ascii="Times New Roman" w:eastAsia="Times New Roman" w:hAnsi="Times New Roman" w:cs="Times New Roman"/>
                  <w:i/>
                  <w:iCs/>
                  <w:color w:val="0000FF"/>
                  <w:kern w:val="0"/>
                  <w:sz w:val="24"/>
                  <w:szCs w:val="24"/>
                  <w:u w:val="single"/>
                  <w14:ligatures w14:val="none"/>
                </w:rPr>
                <w:t xml:space="preserve">bmdc@naturalsciences.be </w:t>
              </w:r>
            </w:hyperlink>
            <w:r w:rsidRPr="00702F35">
              <w:rPr>
                <w:rFonts w:ascii="Times New Roman" w:eastAsia="Times New Roman" w:hAnsi="Times New Roman" w:cs="Times New Roman"/>
                <w:i/>
                <w:iCs/>
                <w:kern w:val="0"/>
                <w:sz w:val="24"/>
                <w:szCs w:val="24"/>
                <w14:ligatures w14:val="none"/>
              </w:rPr>
              <w:br/>
            </w:r>
          </w:p>
          <w:p w14:paraId="15FB1856" w14:textId="77777777" w:rsidR="00702F35" w:rsidRPr="00702F35" w:rsidRDefault="00702F35" w:rsidP="00702F35">
            <w:pPr>
              <w:spacing w:after="0" w:line="240" w:lineRule="auto"/>
              <w:rPr>
                <w:rFonts w:ascii="Times New Roman" w:eastAsia="Times New Roman" w:hAnsi="Times New Roman" w:cs="Times New Roman"/>
                <w:i/>
                <w:iCs/>
                <w:kern w:val="0"/>
                <w:sz w:val="24"/>
                <w:szCs w:val="24"/>
                <w14:ligatures w14:val="none"/>
              </w:rPr>
            </w:pPr>
            <w:r w:rsidRPr="00702F35">
              <w:rPr>
                <w:rFonts w:ascii="Times New Roman" w:eastAsia="Times New Roman" w:hAnsi="Times New Roman" w:cs="Times New Roman"/>
                <w:b/>
                <w:bCs/>
                <w:i/>
                <w:iCs/>
                <w:kern w:val="0"/>
                <w:sz w:val="24"/>
                <w:szCs w:val="24"/>
                <w14:ligatures w14:val="none"/>
              </w:rPr>
              <w:t xml:space="preserve">Royal Belgian Institute for Natural Sciences (RBINS), Directorate Natural Environment (OD Nature), Ecosystems data processing and modelling (ECODAM) </w:t>
            </w:r>
          </w:p>
          <w:p w14:paraId="5CE16006" w14:textId="77777777" w:rsidR="00702F35" w:rsidRPr="00702F35" w:rsidRDefault="00702F35" w:rsidP="00702F35">
            <w:pPr>
              <w:spacing w:after="0" w:line="240" w:lineRule="auto"/>
              <w:rPr>
                <w:rFonts w:ascii="Times New Roman" w:eastAsia="Times New Roman" w:hAnsi="Times New Roman" w:cs="Times New Roman"/>
                <w:i/>
                <w:iCs/>
                <w:kern w:val="0"/>
                <w:sz w:val="24"/>
                <w:szCs w:val="24"/>
                <w14:ligatures w14:val="none"/>
              </w:rPr>
            </w:pPr>
            <w:r w:rsidRPr="00702F35">
              <w:rPr>
                <w:rFonts w:ascii="Times New Roman" w:eastAsia="Times New Roman" w:hAnsi="Times New Roman" w:cs="Times New Roman"/>
                <w:i/>
                <w:iCs/>
                <w:kern w:val="0"/>
                <w:sz w:val="24"/>
                <w:szCs w:val="24"/>
                <w14:ligatures w14:val="none"/>
              </w:rPr>
              <w:t>Vautierstraat 29, Brussel, 1000</w:t>
            </w:r>
            <w:r w:rsidRPr="00702F35">
              <w:rPr>
                <w:rFonts w:ascii="Times New Roman" w:eastAsia="Times New Roman" w:hAnsi="Times New Roman" w:cs="Times New Roman"/>
                <w:i/>
                <w:iCs/>
                <w:kern w:val="0"/>
                <w:sz w:val="24"/>
                <w:szCs w:val="24"/>
                <w14:ligatures w14:val="none"/>
              </w:rPr>
              <w:br/>
            </w:r>
          </w:p>
          <w:p w14:paraId="4D2DBCA4" w14:textId="77777777" w:rsidR="00702F35" w:rsidRPr="00702F35" w:rsidRDefault="00702F35" w:rsidP="00702F35">
            <w:pPr>
              <w:numPr>
                <w:ilvl w:val="0"/>
                <w:numId w:val="15"/>
              </w:numPr>
              <w:spacing w:before="100" w:beforeAutospacing="1" w:after="100" w:afterAutospacing="1" w:line="240" w:lineRule="auto"/>
              <w:rPr>
                <w:rFonts w:ascii="Times New Roman" w:eastAsia="Times New Roman" w:hAnsi="Times New Roman" w:cs="Times New Roman"/>
                <w:i/>
                <w:iCs/>
                <w:kern w:val="0"/>
                <w:sz w:val="24"/>
                <w:szCs w:val="24"/>
                <w14:ligatures w14:val="none"/>
              </w:rPr>
            </w:pPr>
            <w:r w:rsidRPr="00702F35">
              <w:rPr>
                <w:rFonts w:ascii="Times New Roman" w:eastAsia="Times New Roman" w:hAnsi="Times New Roman" w:cs="Times New Roman"/>
                <w:i/>
                <w:iCs/>
                <w:kern w:val="0"/>
                <w:sz w:val="24"/>
                <w:szCs w:val="24"/>
                <w14:ligatures w14:val="none"/>
              </w:rPr>
              <w:t>Author:</w:t>
            </w:r>
            <w:r w:rsidRPr="00702F35">
              <w:rPr>
                <w:rFonts w:ascii="Times New Roman" w:eastAsia="Times New Roman" w:hAnsi="Times New Roman" w:cs="Times New Roman"/>
                <w:i/>
                <w:iCs/>
                <w:kern w:val="0"/>
                <w:sz w:val="24"/>
                <w:szCs w:val="24"/>
                <w14:ligatures w14:val="none"/>
              </w:rPr>
              <w:br/>
            </w:r>
            <w:hyperlink r:id="rId28" w:history="1">
              <w:r w:rsidRPr="00702F35">
                <w:rPr>
                  <w:rFonts w:ascii="Times New Roman" w:eastAsia="Times New Roman" w:hAnsi="Times New Roman" w:cs="Times New Roman"/>
                  <w:i/>
                  <w:iCs/>
                  <w:color w:val="0000FF"/>
                  <w:kern w:val="0"/>
                  <w:sz w:val="24"/>
                  <w:szCs w:val="24"/>
                  <w:u w:val="single"/>
                  <w14:ligatures w14:val="none"/>
                </w:rPr>
                <w:t xml:space="preserve">ecodam@lists.naturalsciences.be </w:t>
              </w:r>
            </w:hyperlink>
            <w:r w:rsidRPr="00702F35">
              <w:rPr>
                <w:rFonts w:ascii="Times New Roman" w:eastAsia="Times New Roman" w:hAnsi="Times New Roman" w:cs="Times New Roman"/>
                <w:i/>
                <w:iCs/>
                <w:kern w:val="0"/>
                <w:sz w:val="24"/>
                <w:szCs w:val="24"/>
                <w14:ligatures w14:val="none"/>
              </w:rPr>
              <w:br/>
            </w:r>
          </w:p>
        </w:tc>
      </w:tr>
    </w:tbl>
    <w:p w14:paraId="2797E409" w14:textId="77777777" w:rsidR="00702F35" w:rsidRPr="00702F35" w:rsidRDefault="00702F35" w:rsidP="00702F3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702F35">
        <w:rPr>
          <w:rFonts w:ascii="Times New Roman" w:eastAsia="Times New Roman" w:hAnsi="Times New Roman" w:cs="Times New Roman"/>
          <w:b/>
          <w:bCs/>
          <w:kern w:val="0"/>
          <w:sz w:val="36"/>
          <w:szCs w:val="36"/>
          <w14:ligatures w14:val="none"/>
        </w:rPr>
        <w:t>Technical information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79"/>
        <w:gridCol w:w="7571"/>
      </w:tblGrid>
      <w:tr w:rsidR="00702F35" w:rsidRPr="00702F35" w14:paraId="516105C9" w14:textId="77777777" w:rsidTr="008F4C4D">
        <w:trPr>
          <w:tblCellSpacing w:w="15" w:type="dxa"/>
        </w:trPr>
        <w:tc>
          <w:tcPr>
            <w:tcW w:w="0" w:type="auto"/>
            <w:vAlign w:val="center"/>
            <w:hideMark/>
          </w:tcPr>
          <w:p w14:paraId="0913F13C"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lastRenderedPageBreak/>
              <w:t>Representation type</w:t>
            </w:r>
          </w:p>
        </w:tc>
        <w:tc>
          <w:tcPr>
            <w:tcW w:w="0" w:type="auto"/>
            <w:vAlign w:val="center"/>
            <w:hideMark/>
          </w:tcPr>
          <w:p w14:paraId="5D1A349B" w14:textId="77777777" w:rsidR="00702F35" w:rsidRPr="00702F35" w:rsidRDefault="00702F35" w:rsidP="00702F35">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 xml:space="preserve">Vector </w:t>
            </w:r>
          </w:p>
        </w:tc>
      </w:tr>
      <w:tr w:rsidR="00702F35" w:rsidRPr="00394DC6" w14:paraId="5682C93F" w14:textId="77777777" w:rsidTr="008F4C4D">
        <w:trPr>
          <w:tblCellSpacing w:w="15" w:type="dxa"/>
        </w:trPr>
        <w:tc>
          <w:tcPr>
            <w:tcW w:w="0" w:type="auto"/>
            <w:vAlign w:val="center"/>
            <w:hideMark/>
          </w:tcPr>
          <w:p w14:paraId="1227C3F1"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Coordinate reference system</w:t>
            </w:r>
          </w:p>
        </w:tc>
        <w:tc>
          <w:tcPr>
            <w:tcW w:w="0" w:type="auto"/>
            <w:vAlign w:val="center"/>
            <w:hideMark/>
          </w:tcPr>
          <w:p w14:paraId="1A94B8D0" w14:textId="77777777" w:rsidR="00702F35" w:rsidRPr="00702F35" w:rsidRDefault="00702F35" w:rsidP="00702F35">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 xml:space="preserve">http://www.opengis.net/def/crs/EPSG/0/3035 </w:t>
            </w:r>
          </w:p>
        </w:tc>
      </w:tr>
      <w:tr w:rsidR="00702F35" w:rsidRPr="00702F35" w14:paraId="1C68C012" w14:textId="77777777" w:rsidTr="008F4C4D">
        <w:trPr>
          <w:tblCellSpacing w:w="15" w:type="dxa"/>
        </w:trPr>
        <w:tc>
          <w:tcPr>
            <w:tcW w:w="0" w:type="auto"/>
            <w:vAlign w:val="center"/>
            <w:hideMark/>
          </w:tcPr>
          <w:p w14:paraId="726F4CE0"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Format</w:t>
            </w:r>
          </w:p>
        </w:tc>
        <w:tc>
          <w:tcPr>
            <w:tcW w:w="0" w:type="auto"/>
            <w:vAlign w:val="center"/>
            <w:hideMark/>
          </w:tcPr>
          <w:p w14:paraId="32E52928" w14:textId="77777777" w:rsidR="00702F35" w:rsidRPr="00702F35" w:rsidRDefault="00702F35" w:rsidP="00702F35">
            <w:pPr>
              <w:spacing w:after="0"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 xml:space="preserve">application/xmlapplication/gml+xml </w:t>
            </w:r>
          </w:p>
        </w:tc>
      </w:tr>
      <w:tr w:rsidR="00702F35" w:rsidRPr="00702F35" w14:paraId="38336DD5" w14:textId="77777777" w:rsidTr="008F4C4D">
        <w:trPr>
          <w:tblCellSpacing w:w="15" w:type="dxa"/>
        </w:trPr>
        <w:tc>
          <w:tcPr>
            <w:tcW w:w="0" w:type="auto"/>
            <w:vAlign w:val="center"/>
            <w:hideMark/>
          </w:tcPr>
          <w:p w14:paraId="799D3286"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Lineage</w:t>
            </w:r>
          </w:p>
        </w:tc>
        <w:tc>
          <w:tcPr>
            <w:tcW w:w="0" w:type="auto"/>
            <w:vAlign w:val="center"/>
            <w:hideMark/>
          </w:tcPr>
          <w:p w14:paraId="31897F74" w14:textId="4E826970" w:rsidR="000129C8" w:rsidRPr="00090C81" w:rsidRDefault="00342AF6" w:rsidP="00702F35">
            <w:pPr>
              <w:spacing w:before="100" w:beforeAutospacing="1" w:after="100" w:afterAutospacing="1" w:line="240" w:lineRule="auto"/>
              <w:rPr>
                <w:ins w:id="48" w:author="Lars Kint" w:date="2024-12-09T11:09:00Z" w16du:dateUtc="2024-12-09T10:09:00Z"/>
                <w:rFonts w:ascii="Times New Roman" w:eastAsia="Times New Roman" w:hAnsi="Times New Roman" w:cs="Times New Roman"/>
                <w:kern w:val="0"/>
                <w:sz w:val="24"/>
                <w:szCs w:val="24"/>
                <w14:ligatures w14:val="none"/>
              </w:rPr>
            </w:pPr>
            <w:ins w:id="49" w:author="Lars Kint" w:date="2024-12-09T10:47:00Z" w16du:dateUtc="2024-12-09T09:47:00Z">
              <w:r w:rsidRPr="00342AF6">
                <w:rPr>
                  <w:rFonts w:ascii="Times New Roman" w:eastAsia="Times New Roman" w:hAnsi="Times New Roman" w:cs="Times New Roman"/>
                  <w:kern w:val="0"/>
                  <w:sz w:val="24"/>
                  <w:szCs w:val="24"/>
                  <w14:ligatures w14:val="none"/>
                </w:rPr>
                <w:t>This dataset combines human activity shapefiles of</w:t>
              </w:r>
              <w:r>
                <w:rPr>
                  <w:rFonts w:ascii="Times New Roman" w:eastAsia="Times New Roman" w:hAnsi="Times New Roman" w:cs="Times New Roman"/>
                  <w:kern w:val="0"/>
                  <w:sz w:val="24"/>
                  <w:szCs w:val="24"/>
                  <w14:ligatures w14:val="none"/>
                </w:rPr>
                <w:t xml:space="preserve"> </w:t>
              </w:r>
            </w:ins>
            <w:ins w:id="50" w:author="Lars Kint" w:date="2024-12-09T13:21:00Z" w16du:dateUtc="2024-12-09T12:21:00Z">
              <w:r w:rsidR="00CC063A">
                <w:rPr>
                  <w:rFonts w:ascii="Times New Roman" w:eastAsia="Times New Roman" w:hAnsi="Times New Roman" w:cs="Times New Roman"/>
                  <w:kern w:val="0"/>
                  <w:sz w:val="24"/>
                  <w:szCs w:val="24"/>
                  <w14:ligatures w14:val="none"/>
                </w:rPr>
                <w:t>‘soft’ beach and foreshore nourishments, dredging and dumping, sand extraction, fisheries, burial of cables, war ammunition stocking and construction of wind farms</w:t>
              </w:r>
            </w:ins>
            <w:ins w:id="51" w:author="Lars Kint" w:date="2024-12-09T10:47:00Z" w16du:dateUtc="2024-12-09T09:47:00Z">
              <w:r w:rsidRPr="00342AF6">
                <w:rPr>
                  <w:rFonts w:ascii="Times New Roman" w:eastAsia="Times New Roman" w:hAnsi="Times New Roman" w:cs="Times New Roman"/>
                  <w:kern w:val="0"/>
                  <w:sz w:val="24"/>
                  <w:szCs w:val="24"/>
                  <w14:ligatures w14:val="none"/>
                  <w:rPrChange w:id="52" w:author="Lars Kint" w:date="2024-12-09T10:47:00Z" w16du:dateUtc="2024-12-09T09:47:00Z">
                    <w:rPr>
                      <w:rFonts w:ascii="Times New Roman" w:eastAsia="Times New Roman" w:hAnsi="Times New Roman" w:cs="Times New Roman"/>
                      <w:kern w:val="0"/>
                      <w:sz w:val="24"/>
                      <w:szCs w:val="24"/>
                      <w:lang w:val="nl-BE"/>
                      <w14:ligatures w14:val="none"/>
                    </w:rPr>
                  </w:rPrChange>
                </w:rPr>
                <w:t>.</w:t>
              </w:r>
            </w:ins>
            <w:ins w:id="53" w:author="Lars Kint" w:date="2024-12-09T11:06:00Z" w16du:dateUtc="2024-12-09T10:06:00Z">
              <w:r w:rsidR="00B42EAA">
                <w:rPr>
                  <w:rFonts w:ascii="Times New Roman" w:eastAsia="Times New Roman" w:hAnsi="Times New Roman" w:cs="Times New Roman"/>
                  <w:kern w:val="0"/>
                  <w:sz w:val="24"/>
                  <w:szCs w:val="24"/>
                  <w14:ligatures w14:val="none"/>
                </w:rPr>
                <w:t xml:space="preserve"> A</w:t>
              </w:r>
            </w:ins>
            <w:ins w:id="54" w:author="Lars Kint" w:date="2024-12-09T11:09:00Z" w16du:dateUtc="2024-12-09T10:09:00Z">
              <w:r w:rsidR="000129C8">
                <w:rPr>
                  <w:rFonts w:ascii="Times New Roman" w:eastAsia="Times New Roman" w:hAnsi="Times New Roman" w:cs="Times New Roman"/>
                  <w:kern w:val="0"/>
                  <w:sz w:val="24"/>
                  <w:szCs w:val="24"/>
                  <w14:ligatures w14:val="none"/>
                </w:rPr>
                <w:t xml:space="preserve"> distance</w:t>
              </w:r>
            </w:ins>
            <w:ins w:id="55" w:author="Lars Kint" w:date="2024-12-09T11:06:00Z" w16du:dateUtc="2024-12-09T10:06:00Z">
              <w:r w:rsidR="00B42EAA">
                <w:rPr>
                  <w:rFonts w:ascii="Times New Roman" w:eastAsia="Times New Roman" w:hAnsi="Times New Roman" w:cs="Times New Roman"/>
                  <w:kern w:val="0"/>
                  <w:sz w:val="24"/>
                  <w:szCs w:val="24"/>
                  <w14:ligatures w14:val="none"/>
                </w:rPr>
                <w:t xml:space="preserve"> buffer was applied</w:t>
              </w:r>
            </w:ins>
            <w:ins w:id="56" w:author="Lars Kint" w:date="2024-12-09T11:09:00Z" w16du:dateUtc="2024-12-09T10:09:00Z">
              <w:r w:rsidR="000129C8" w:rsidRPr="000129C8">
                <w:rPr>
                  <w:rFonts w:ascii="Times New Roman" w:eastAsia="Times New Roman" w:hAnsi="Times New Roman" w:cs="Times New Roman"/>
                  <w:kern w:val="0"/>
                  <w:sz w:val="24"/>
                  <w:szCs w:val="24"/>
                  <w14:ligatures w14:val="none"/>
                </w:rPr>
                <w:t xml:space="preserve"> reflecting the exact dimensions (i.e. physical loss) or the estimated impact (i.e. physical disturbance in the near field).</w:t>
              </w:r>
            </w:ins>
            <w:ins w:id="57" w:author="Lars Kint" w:date="2024-12-09T11:11:00Z" w16du:dateUtc="2024-12-09T10:11:00Z">
              <w:r w:rsidR="00440F8F">
                <w:rPr>
                  <w:rFonts w:ascii="Times New Roman" w:eastAsia="Times New Roman" w:hAnsi="Times New Roman" w:cs="Times New Roman"/>
                  <w:kern w:val="0"/>
                  <w:sz w:val="24"/>
                  <w:szCs w:val="24"/>
                  <w14:ligatures w14:val="none"/>
                </w:rPr>
                <w:t xml:space="preserve"> Shapefiles are </w:t>
              </w:r>
              <w:r w:rsidR="00440F8F" w:rsidRPr="00702F35">
                <w:rPr>
                  <w:rFonts w:ascii="Times New Roman" w:eastAsia="Times New Roman" w:hAnsi="Times New Roman" w:cs="Times New Roman"/>
                  <w:kern w:val="0"/>
                  <w:sz w:val="24"/>
                  <w:szCs w:val="24"/>
                  <w14:ligatures w14:val="none"/>
                </w:rPr>
                <w:t>published in INSPIRE compliant ETRS89-LAEA projection</w:t>
              </w:r>
              <w:r w:rsidR="00440F8F" w:rsidRPr="00090C81">
                <w:rPr>
                  <w:rFonts w:ascii="Times New Roman" w:eastAsia="Times New Roman" w:hAnsi="Times New Roman" w:cs="Times New Roman"/>
                  <w:kern w:val="0"/>
                  <w:sz w:val="24"/>
                  <w:szCs w:val="24"/>
                  <w14:ligatures w14:val="none"/>
                  <w:rPrChange w:id="58" w:author="Lars Kint" w:date="2024-12-09T11:12:00Z" w16du:dateUtc="2024-12-09T10:12:00Z">
                    <w:rPr>
                      <w:rFonts w:ascii="Times New Roman" w:eastAsia="Times New Roman" w:hAnsi="Times New Roman" w:cs="Times New Roman"/>
                      <w:kern w:val="0"/>
                      <w:sz w:val="24"/>
                      <w:szCs w:val="24"/>
                      <w:lang w:val="nl-BE"/>
                      <w14:ligatures w14:val="none"/>
                    </w:rPr>
                  </w:rPrChange>
                </w:rPr>
                <w:t>.</w:t>
              </w:r>
            </w:ins>
            <w:ins w:id="59" w:author="Lars Kint" w:date="2024-12-09T11:12:00Z" w16du:dateUtc="2024-12-09T10:12:00Z">
              <w:r w:rsidR="00090C81" w:rsidRPr="00090C81">
                <w:rPr>
                  <w:rFonts w:ascii="Times New Roman" w:eastAsia="Times New Roman" w:hAnsi="Times New Roman" w:cs="Times New Roman"/>
                  <w:kern w:val="0"/>
                  <w:sz w:val="24"/>
                  <w:szCs w:val="24"/>
                  <w14:ligatures w14:val="none"/>
                  <w:rPrChange w:id="60" w:author="Lars Kint" w:date="2024-12-09T11:12:00Z" w16du:dateUtc="2024-12-09T10:12:00Z">
                    <w:rPr>
                      <w:rFonts w:ascii="Times New Roman" w:eastAsia="Times New Roman" w:hAnsi="Times New Roman" w:cs="Times New Roman"/>
                      <w:kern w:val="0"/>
                      <w:sz w:val="24"/>
                      <w:szCs w:val="24"/>
                      <w:lang w:val="nl-BE"/>
                      <w14:ligatures w14:val="none"/>
                    </w:rPr>
                  </w:rPrChange>
                </w:rPr>
                <w:t xml:space="preserve"> </w:t>
              </w:r>
              <w:r w:rsidR="00090C81" w:rsidRPr="00702F35">
                <w:rPr>
                  <w:rFonts w:ascii="Times New Roman" w:eastAsia="Times New Roman" w:hAnsi="Times New Roman" w:cs="Times New Roman"/>
                  <w:kern w:val="0"/>
                  <w:sz w:val="24"/>
                  <w:szCs w:val="24"/>
                  <w14:ligatures w14:val="none"/>
                </w:rPr>
                <w:t>The data is then dynamically made available through WFS and statically converted to an INSPIRE-compliant GML file.</w:t>
              </w:r>
            </w:ins>
          </w:p>
          <w:p w14:paraId="1EA84388" w14:textId="624EE7E4" w:rsidR="00702F35" w:rsidRPr="00702F35" w:rsidRDefault="00702F35" w:rsidP="000129C8">
            <w:pPr>
              <w:spacing w:before="100" w:beforeAutospacing="1" w:after="100" w:afterAutospacing="1" w:line="240" w:lineRule="auto"/>
              <w:rPr>
                <w:rFonts w:ascii="Times New Roman" w:eastAsia="Times New Roman" w:hAnsi="Times New Roman" w:cs="Times New Roman"/>
                <w:kern w:val="0"/>
                <w:sz w:val="24"/>
                <w:szCs w:val="24"/>
                <w14:ligatures w14:val="none"/>
              </w:rPr>
            </w:pPr>
            <w:del w:id="61" w:author="Lars Kint" w:date="2024-12-09T11:06:00Z" w16du:dateUtc="2024-12-09T10:06:00Z">
              <w:r w:rsidRPr="00702F35" w:rsidDel="00B42EAA">
                <w:rPr>
                  <w:rFonts w:ascii="Times New Roman" w:eastAsia="Times New Roman" w:hAnsi="Times New Roman" w:cs="Times New Roman"/>
                  <w:kern w:val="0"/>
                  <w:sz w:val="24"/>
                  <w:szCs w:val="24"/>
                  <w14:ligatures w14:val="none"/>
                </w:rPr>
                <w:delText xml:space="preserve">This dataset is the result of a combination of five smaller shapefiles representing power cables with its rock dump, dredging and dumping area, extraction area, war ammunition stocking area and wind farms. Original data were described in different coordinates system such as WGS84, ED50 and ETRS89. A buffer is applied around line geometry to create a serie of polygon that are reprojected in WGS84. </w:delText>
              </w:r>
            </w:del>
            <w:del w:id="62" w:author="Lars Kint" w:date="2024-12-09T11:11:00Z" w16du:dateUtc="2024-12-09T10:11:00Z">
              <w:r w:rsidRPr="00702F35" w:rsidDel="00F80950">
                <w:rPr>
                  <w:rFonts w:ascii="Times New Roman" w:eastAsia="Times New Roman" w:hAnsi="Times New Roman" w:cs="Times New Roman"/>
                  <w:kern w:val="0"/>
                  <w:sz w:val="24"/>
                  <w:szCs w:val="24"/>
                  <w14:ligatures w14:val="none"/>
                </w:rPr>
                <w:delText xml:space="preserve">Finally all shapefiles are dissolved and published in INSPIRE compliant ETRS89-LAEA projection. </w:delText>
              </w:r>
            </w:del>
            <w:del w:id="63" w:author="Lars Kint" w:date="2024-12-09T11:12:00Z" w16du:dateUtc="2024-12-09T10:12:00Z">
              <w:r w:rsidRPr="00702F35" w:rsidDel="00090C81">
                <w:rPr>
                  <w:rFonts w:ascii="Times New Roman" w:eastAsia="Times New Roman" w:hAnsi="Times New Roman" w:cs="Times New Roman"/>
                  <w:kern w:val="0"/>
                  <w:sz w:val="24"/>
                  <w:szCs w:val="24"/>
                  <w14:ligatures w14:val="none"/>
                </w:rPr>
                <w:delText>The data is then dynamically made available through WFS and statically converted to an INSPIRE-compliant GML file.</w:delText>
              </w:r>
            </w:del>
          </w:p>
        </w:tc>
      </w:tr>
    </w:tbl>
    <w:p w14:paraId="28094B6A" w14:textId="77777777" w:rsidR="00702F35" w:rsidRPr="00702F35" w:rsidRDefault="00702F35" w:rsidP="00702F3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702F35">
        <w:rPr>
          <w:rFonts w:ascii="Times New Roman" w:eastAsia="Times New Roman" w:hAnsi="Times New Roman" w:cs="Times New Roman"/>
          <w:b/>
          <w:bCs/>
          <w:kern w:val="0"/>
          <w:sz w:val="36"/>
          <w:szCs w:val="36"/>
          <w14:ligatures w14:val="none"/>
        </w:rPr>
        <w:t>Metadata information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94"/>
        <w:gridCol w:w="7856"/>
      </w:tblGrid>
      <w:tr w:rsidR="00702F35" w:rsidRPr="00702F35" w14:paraId="15089548" w14:textId="77777777" w:rsidTr="008F4C4D">
        <w:trPr>
          <w:tblCellSpacing w:w="15" w:type="dxa"/>
        </w:trPr>
        <w:tc>
          <w:tcPr>
            <w:tcW w:w="0" w:type="auto"/>
            <w:vAlign w:val="center"/>
            <w:hideMark/>
          </w:tcPr>
          <w:p w14:paraId="079EDC7B"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Contact</w:t>
            </w:r>
          </w:p>
        </w:tc>
        <w:tc>
          <w:tcPr>
            <w:tcW w:w="0" w:type="auto"/>
            <w:vAlign w:val="center"/>
            <w:hideMark/>
          </w:tcPr>
          <w:p w14:paraId="747D0C49" w14:textId="77777777" w:rsidR="00702F35" w:rsidRPr="00702F35" w:rsidRDefault="00702F35" w:rsidP="00702F35">
            <w:pPr>
              <w:spacing w:after="0" w:line="240" w:lineRule="auto"/>
              <w:rPr>
                <w:rFonts w:ascii="Times New Roman" w:eastAsia="Times New Roman" w:hAnsi="Times New Roman" w:cs="Times New Roman"/>
                <w:i/>
                <w:iCs/>
                <w:kern w:val="0"/>
                <w:sz w:val="24"/>
                <w:szCs w:val="24"/>
                <w14:ligatures w14:val="none"/>
              </w:rPr>
            </w:pPr>
            <w:hyperlink r:id="rId29" w:history="1">
              <w:r w:rsidRPr="00702F35">
                <w:rPr>
                  <w:rFonts w:ascii="Times New Roman" w:eastAsia="Times New Roman" w:hAnsi="Times New Roman" w:cs="Times New Roman"/>
                  <w:b/>
                  <w:bCs/>
                  <w:i/>
                  <w:iCs/>
                  <w:color w:val="0000FF"/>
                  <w:kern w:val="0"/>
                  <w:sz w:val="24"/>
                  <w:szCs w:val="24"/>
                  <w:u w:val="single"/>
                  <w14:ligatures w14:val="none"/>
                </w:rPr>
                <w:t>Royal Belgian Institute for Natural Sciences (RBINS), Directorate Natural Environment (OD Nature), Belgian Marine Data Centre (BMDC)</w:t>
              </w:r>
            </w:hyperlink>
          </w:p>
          <w:p w14:paraId="7C4D2FCC" w14:textId="77777777" w:rsidR="00702F35" w:rsidRPr="00702F35" w:rsidRDefault="00702F35" w:rsidP="00702F35">
            <w:pPr>
              <w:spacing w:after="0" w:line="240" w:lineRule="auto"/>
              <w:rPr>
                <w:rFonts w:ascii="Times New Roman" w:eastAsia="Times New Roman" w:hAnsi="Times New Roman" w:cs="Times New Roman"/>
                <w:i/>
                <w:iCs/>
                <w:kern w:val="0"/>
                <w:sz w:val="24"/>
                <w:szCs w:val="24"/>
                <w14:ligatures w14:val="none"/>
              </w:rPr>
            </w:pPr>
            <w:r w:rsidRPr="00702F35">
              <w:rPr>
                <w:rFonts w:ascii="Times New Roman" w:eastAsia="Times New Roman" w:hAnsi="Times New Roman" w:cs="Times New Roman"/>
                <w:i/>
                <w:iCs/>
                <w:kern w:val="0"/>
                <w:sz w:val="24"/>
                <w:szCs w:val="24"/>
                <w14:ligatures w14:val="none"/>
              </w:rPr>
              <w:t>Vautierstraat 29, Brussel, 1000</w:t>
            </w:r>
            <w:r w:rsidRPr="00702F35">
              <w:rPr>
                <w:rFonts w:ascii="Times New Roman" w:eastAsia="Times New Roman" w:hAnsi="Times New Roman" w:cs="Times New Roman"/>
                <w:i/>
                <w:iCs/>
                <w:kern w:val="0"/>
                <w:sz w:val="24"/>
                <w:szCs w:val="24"/>
                <w14:ligatures w14:val="none"/>
              </w:rPr>
              <w:br/>
            </w:r>
          </w:p>
          <w:p w14:paraId="382F98E0" w14:textId="77777777" w:rsidR="00702F35" w:rsidRPr="00702F35" w:rsidRDefault="00702F35" w:rsidP="00702F35">
            <w:pPr>
              <w:numPr>
                <w:ilvl w:val="0"/>
                <w:numId w:val="17"/>
              </w:numPr>
              <w:spacing w:before="100" w:beforeAutospacing="1" w:after="100" w:afterAutospacing="1" w:line="240" w:lineRule="auto"/>
              <w:rPr>
                <w:rFonts w:ascii="Times New Roman" w:eastAsia="Times New Roman" w:hAnsi="Times New Roman" w:cs="Times New Roman"/>
                <w:i/>
                <w:iCs/>
                <w:kern w:val="0"/>
                <w:sz w:val="24"/>
                <w:szCs w:val="24"/>
                <w14:ligatures w14:val="none"/>
              </w:rPr>
            </w:pPr>
            <w:r w:rsidRPr="00702F35">
              <w:rPr>
                <w:rFonts w:ascii="Times New Roman" w:eastAsia="Times New Roman" w:hAnsi="Times New Roman" w:cs="Times New Roman"/>
                <w:i/>
                <w:iCs/>
                <w:kern w:val="0"/>
                <w:sz w:val="24"/>
                <w:szCs w:val="24"/>
                <w14:ligatures w14:val="none"/>
              </w:rPr>
              <w:t>Point of Contact:</w:t>
            </w:r>
            <w:r w:rsidRPr="00702F35">
              <w:rPr>
                <w:rFonts w:ascii="Times New Roman" w:eastAsia="Times New Roman" w:hAnsi="Times New Roman" w:cs="Times New Roman"/>
                <w:i/>
                <w:iCs/>
                <w:kern w:val="0"/>
                <w:sz w:val="24"/>
                <w:szCs w:val="24"/>
                <w14:ligatures w14:val="none"/>
              </w:rPr>
              <w:br/>
            </w:r>
            <w:hyperlink r:id="rId30" w:history="1">
              <w:r w:rsidRPr="00702F35">
                <w:rPr>
                  <w:rFonts w:ascii="Times New Roman" w:eastAsia="Times New Roman" w:hAnsi="Times New Roman" w:cs="Times New Roman"/>
                  <w:i/>
                  <w:iCs/>
                  <w:color w:val="0000FF"/>
                  <w:kern w:val="0"/>
                  <w:sz w:val="24"/>
                  <w:szCs w:val="24"/>
                  <w:u w:val="single"/>
                  <w14:ligatures w14:val="none"/>
                </w:rPr>
                <w:t xml:space="preserve">bmdc@naturalsciences.be </w:t>
              </w:r>
            </w:hyperlink>
            <w:r w:rsidRPr="00702F35">
              <w:rPr>
                <w:rFonts w:ascii="Times New Roman" w:eastAsia="Times New Roman" w:hAnsi="Times New Roman" w:cs="Times New Roman"/>
                <w:i/>
                <w:iCs/>
                <w:kern w:val="0"/>
                <w:sz w:val="24"/>
                <w:szCs w:val="24"/>
                <w14:ligatures w14:val="none"/>
              </w:rPr>
              <w:br/>
            </w:r>
          </w:p>
        </w:tc>
      </w:tr>
      <w:tr w:rsidR="00702F35" w:rsidRPr="00702F35" w14:paraId="25B886B4" w14:textId="77777777" w:rsidTr="008F4C4D">
        <w:trPr>
          <w:tblCellSpacing w:w="15" w:type="dxa"/>
        </w:trPr>
        <w:tc>
          <w:tcPr>
            <w:tcW w:w="0" w:type="auto"/>
            <w:vAlign w:val="center"/>
            <w:hideMark/>
          </w:tcPr>
          <w:p w14:paraId="05539EB6"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Metadata language</w:t>
            </w:r>
          </w:p>
        </w:tc>
        <w:tc>
          <w:tcPr>
            <w:tcW w:w="0" w:type="auto"/>
            <w:vAlign w:val="center"/>
            <w:hideMark/>
          </w:tcPr>
          <w:p w14:paraId="73FC5E64" w14:textId="77777777" w:rsidR="00702F35" w:rsidRPr="00702F35" w:rsidRDefault="00702F35" w:rsidP="00702F35">
            <w:pPr>
              <w:numPr>
                <w:ilvl w:val="0"/>
                <w:numId w:val="1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02F35">
              <w:rPr>
                <w:rFonts w:ascii="Times New Roman" w:eastAsia="Times New Roman" w:hAnsi="Times New Roman" w:cs="Times New Roman"/>
                <w:kern w:val="0"/>
                <w:sz w:val="24"/>
                <w:szCs w:val="24"/>
                <w14:ligatures w14:val="none"/>
              </w:rPr>
              <w:t>English</w:t>
            </w:r>
          </w:p>
          <w:p w14:paraId="33BE1DF6" w14:textId="7066BAE2" w:rsidR="00702F35" w:rsidRPr="00702F35" w:rsidDel="00315D29" w:rsidRDefault="00702F35" w:rsidP="00702F35">
            <w:pPr>
              <w:numPr>
                <w:ilvl w:val="0"/>
                <w:numId w:val="18"/>
              </w:numPr>
              <w:spacing w:before="100" w:beforeAutospacing="1" w:after="100" w:afterAutospacing="1" w:line="240" w:lineRule="auto"/>
              <w:rPr>
                <w:del w:id="64" w:author="Lars Kint" w:date="2024-12-09T15:48:00Z" w16du:dateUtc="2024-12-09T14:48:00Z"/>
                <w:rFonts w:ascii="Times New Roman" w:eastAsia="Times New Roman" w:hAnsi="Times New Roman" w:cs="Times New Roman"/>
                <w:kern w:val="0"/>
                <w:sz w:val="24"/>
                <w:szCs w:val="24"/>
                <w14:ligatures w14:val="none"/>
              </w:rPr>
            </w:pPr>
            <w:del w:id="65" w:author="Lars Kint" w:date="2024-12-09T15:48:00Z" w16du:dateUtc="2024-12-09T14:48:00Z">
              <w:r w:rsidRPr="00702F35" w:rsidDel="00315D29">
                <w:rPr>
                  <w:rFonts w:ascii="Times New Roman" w:eastAsia="Times New Roman" w:hAnsi="Times New Roman" w:cs="Times New Roman"/>
                  <w:kern w:val="0"/>
                  <w:sz w:val="24"/>
                  <w:szCs w:val="24"/>
                  <w14:ligatures w14:val="none"/>
                </w:rPr>
                <w:delText xml:space="preserve">Nederlands </w:delText>
              </w:r>
            </w:del>
          </w:p>
          <w:p w14:paraId="1F90351E" w14:textId="4E43CFB3" w:rsidR="00702F35" w:rsidRPr="00702F35" w:rsidDel="00315D29" w:rsidRDefault="00702F35" w:rsidP="00702F35">
            <w:pPr>
              <w:numPr>
                <w:ilvl w:val="0"/>
                <w:numId w:val="18"/>
              </w:numPr>
              <w:spacing w:before="100" w:beforeAutospacing="1" w:after="100" w:afterAutospacing="1" w:line="240" w:lineRule="auto"/>
              <w:rPr>
                <w:del w:id="66" w:author="Lars Kint" w:date="2024-12-09T15:48:00Z" w16du:dateUtc="2024-12-09T14:48:00Z"/>
                <w:rFonts w:ascii="Times New Roman" w:eastAsia="Times New Roman" w:hAnsi="Times New Roman" w:cs="Times New Roman"/>
                <w:kern w:val="0"/>
                <w:sz w:val="24"/>
                <w:szCs w:val="24"/>
                <w14:ligatures w14:val="none"/>
              </w:rPr>
            </w:pPr>
            <w:del w:id="67" w:author="Lars Kint" w:date="2024-12-09T15:48:00Z" w16du:dateUtc="2024-12-09T14:48:00Z">
              <w:r w:rsidRPr="00702F35" w:rsidDel="00315D29">
                <w:rPr>
                  <w:rFonts w:ascii="Times New Roman" w:eastAsia="Times New Roman" w:hAnsi="Times New Roman" w:cs="Times New Roman"/>
                  <w:kern w:val="0"/>
                  <w:sz w:val="24"/>
                  <w:szCs w:val="24"/>
                  <w14:ligatures w14:val="none"/>
                </w:rPr>
                <w:delText xml:space="preserve">Français </w:delText>
              </w:r>
            </w:del>
          </w:p>
          <w:p w14:paraId="7A529610" w14:textId="51F924C2" w:rsidR="00702F35" w:rsidRPr="00702F35" w:rsidDel="00315D29" w:rsidRDefault="00702F35" w:rsidP="00702F35">
            <w:pPr>
              <w:numPr>
                <w:ilvl w:val="0"/>
                <w:numId w:val="18"/>
              </w:numPr>
              <w:spacing w:before="100" w:beforeAutospacing="1" w:after="100" w:afterAutospacing="1" w:line="240" w:lineRule="auto"/>
              <w:rPr>
                <w:del w:id="68" w:author="Lars Kint" w:date="2024-12-09T15:48:00Z" w16du:dateUtc="2024-12-09T14:48:00Z"/>
                <w:rFonts w:ascii="Times New Roman" w:eastAsia="Times New Roman" w:hAnsi="Times New Roman" w:cs="Times New Roman"/>
                <w:kern w:val="0"/>
                <w:sz w:val="24"/>
                <w:szCs w:val="24"/>
                <w14:ligatures w14:val="none"/>
              </w:rPr>
            </w:pPr>
            <w:del w:id="69" w:author="Lars Kint" w:date="2024-12-09T15:48:00Z" w16du:dateUtc="2024-12-09T14:48:00Z">
              <w:r w:rsidRPr="00702F35" w:rsidDel="00315D29">
                <w:rPr>
                  <w:rFonts w:ascii="Times New Roman" w:eastAsia="Times New Roman" w:hAnsi="Times New Roman" w:cs="Times New Roman"/>
                  <w:kern w:val="0"/>
                  <w:sz w:val="24"/>
                  <w:szCs w:val="24"/>
                  <w14:ligatures w14:val="none"/>
                </w:rPr>
                <w:delText xml:space="preserve">English </w:delText>
              </w:r>
            </w:del>
          </w:p>
          <w:p w14:paraId="4D53DFAB" w14:textId="5E03FCCB" w:rsidR="00702F35" w:rsidRPr="00702F35" w:rsidRDefault="00702F35" w:rsidP="00702F35">
            <w:pPr>
              <w:numPr>
                <w:ilvl w:val="0"/>
                <w:numId w:val="18"/>
              </w:numPr>
              <w:spacing w:before="100" w:beforeAutospacing="1" w:after="100" w:afterAutospacing="1" w:line="240" w:lineRule="auto"/>
              <w:rPr>
                <w:rFonts w:ascii="Times New Roman" w:eastAsia="Times New Roman" w:hAnsi="Times New Roman" w:cs="Times New Roman"/>
                <w:kern w:val="0"/>
                <w:sz w:val="24"/>
                <w:szCs w:val="24"/>
                <w14:ligatures w14:val="none"/>
              </w:rPr>
            </w:pPr>
            <w:del w:id="70" w:author="Lars Kint" w:date="2024-12-09T15:48:00Z" w16du:dateUtc="2024-12-09T14:48:00Z">
              <w:r w:rsidRPr="00702F35" w:rsidDel="00315D29">
                <w:rPr>
                  <w:rFonts w:ascii="Times New Roman" w:eastAsia="Times New Roman" w:hAnsi="Times New Roman" w:cs="Times New Roman"/>
                  <w:kern w:val="0"/>
                  <w:sz w:val="24"/>
                  <w:szCs w:val="24"/>
                  <w14:ligatures w14:val="none"/>
                </w:rPr>
                <w:delText>Deutsch</w:delText>
              </w:r>
            </w:del>
            <w:r w:rsidRPr="00702F35">
              <w:rPr>
                <w:rFonts w:ascii="Times New Roman" w:eastAsia="Times New Roman" w:hAnsi="Times New Roman" w:cs="Times New Roman"/>
                <w:kern w:val="0"/>
                <w:sz w:val="24"/>
                <w:szCs w:val="24"/>
                <w14:ligatures w14:val="none"/>
              </w:rPr>
              <w:t xml:space="preserve"> </w:t>
            </w:r>
          </w:p>
        </w:tc>
      </w:tr>
      <w:tr w:rsidR="00702F35" w:rsidRPr="00702F35" w14:paraId="67EA96C3" w14:textId="77777777" w:rsidTr="008F4C4D">
        <w:trPr>
          <w:tblCellSpacing w:w="15" w:type="dxa"/>
        </w:trPr>
        <w:tc>
          <w:tcPr>
            <w:tcW w:w="0" w:type="auto"/>
            <w:vAlign w:val="center"/>
            <w:hideMark/>
          </w:tcPr>
          <w:p w14:paraId="33146A3A" w14:textId="77777777" w:rsidR="00702F35" w:rsidRPr="00702F35" w:rsidRDefault="00702F35" w:rsidP="00702F35">
            <w:pPr>
              <w:spacing w:after="0" w:line="240" w:lineRule="auto"/>
              <w:jc w:val="center"/>
              <w:rPr>
                <w:rFonts w:ascii="Times New Roman" w:eastAsia="Times New Roman" w:hAnsi="Times New Roman" w:cs="Times New Roman"/>
                <w:b/>
                <w:bCs/>
                <w:kern w:val="0"/>
                <w:sz w:val="24"/>
                <w:szCs w:val="24"/>
                <w14:ligatures w14:val="none"/>
              </w:rPr>
            </w:pPr>
            <w:r w:rsidRPr="00702F35">
              <w:rPr>
                <w:rFonts w:ascii="Times New Roman" w:eastAsia="Times New Roman" w:hAnsi="Times New Roman" w:cs="Times New Roman"/>
                <w:b/>
                <w:bCs/>
                <w:kern w:val="0"/>
                <w:sz w:val="24"/>
                <w:szCs w:val="24"/>
                <w14:ligatures w14:val="none"/>
              </w:rPr>
              <w:t>Identifier</w:t>
            </w:r>
          </w:p>
        </w:tc>
        <w:tc>
          <w:tcPr>
            <w:tcW w:w="0" w:type="auto"/>
            <w:vAlign w:val="center"/>
            <w:hideMark/>
          </w:tcPr>
          <w:p w14:paraId="313C0DCF" w14:textId="1C4D71D4" w:rsidR="00702F35" w:rsidRPr="00702F35" w:rsidRDefault="00702F35" w:rsidP="00702F35">
            <w:pPr>
              <w:spacing w:after="0" w:line="240" w:lineRule="auto"/>
              <w:rPr>
                <w:rFonts w:ascii="Times New Roman" w:eastAsia="Times New Roman" w:hAnsi="Times New Roman" w:cs="Times New Roman"/>
                <w:kern w:val="0"/>
                <w:sz w:val="24"/>
                <w:szCs w:val="24"/>
                <w14:ligatures w14:val="none"/>
              </w:rPr>
            </w:pPr>
            <w:del w:id="71" w:author="Lars Kint" w:date="2024-12-09T10:48:00Z" w16du:dateUtc="2024-12-09T09:48:00Z">
              <w:r w:rsidRPr="00702F35" w:rsidDel="00283050">
                <w:rPr>
                  <w:rFonts w:ascii="Times New Roman" w:eastAsia="Times New Roman" w:hAnsi="Times New Roman" w:cs="Times New Roman"/>
                  <w:kern w:val="0"/>
                  <w:sz w:val="24"/>
                  <w:szCs w:val="24"/>
                  <w14:ligatures w14:val="none"/>
                </w:rPr>
                <w:delText>bmdc.be:dataset:2023</w:delText>
              </w:r>
            </w:del>
          </w:p>
        </w:tc>
      </w:tr>
    </w:tbl>
    <w:p w14:paraId="4085D3BF" w14:textId="77777777" w:rsidR="008A7E17" w:rsidRDefault="008A7E17"/>
    <w:sectPr w:rsidR="008A7E17" w:rsidSect="00261242">
      <w:footerReference w:type="default" r:id="rId3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D40717" w14:textId="77777777" w:rsidR="0029516D" w:rsidRDefault="0029516D" w:rsidP="008F4C4D">
      <w:pPr>
        <w:spacing w:after="0" w:line="240" w:lineRule="auto"/>
      </w:pPr>
      <w:r>
        <w:separator/>
      </w:r>
    </w:p>
  </w:endnote>
  <w:endnote w:type="continuationSeparator" w:id="0">
    <w:p w14:paraId="76152B8D" w14:textId="77777777" w:rsidR="0029516D" w:rsidRDefault="0029516D" w:rsidP="008F4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7979810"/>
      <w:docPartObj>
        <w:docPartGallery w:val="Page Numbers (Bottom of Page)"/>
        <w:docPartUnique/>
      </w:docPartObj>
    </w:sdtPr>
    <w:sdtEndPr>
      <w:rPr>
        <w:noProof/>
      </w:rPr>
    </w:sdtEndPr>
    <w:sdtContent>
      <w:p w14:paraId="00C628BD" w14:textId="4BCE1FA8" w:rsidR="008F4C4D" w:rsidRDefault="008F4C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A639F6B" w14:textId="77777777" w:rsidR="008F4C4D" w:rsidRDefault="008F4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37E5C" w14:textId="77777777" w:rsidR="0029516D" w:rsidRDefault="0029516D" w:rsidP="008F4C4D">
      <w:pPr>
        <w:spacing w:after="0" w:line="240" w:lineRule="auto"/>
      </w:pPr>
      <w:r>
        <w:separator/>
      </w:r>
    </w:p>
  </w:footnote>
  <w:footnote w:type="continuationSeparator" w:id="0">
    <w:p w14:paraId="50E550BB" w14:textId="77777777" w:rsidR="0029516D" w:rsidRDefault="0029516D" w:rsidP="008F4C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FF3B45"/>
    <w:multiLevelType w:val="multilevel"/>
    <w:tmpl w:val="20584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AE1EA1"/>
    <w:multiLevelType w:val="multilevel"/>
    <w:tmpl w:val="9DDC7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E20BA5"/>
    <w:multiLevelType w:val="multilevel"/>
    <w:tmpl w:val="BAEC9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B20FB9"/>
    <w:multiLevelType w:val="multilevel"/>
    <w:tmpl w:val="D062D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F90109"/>
    <w:multiLevelType w:val="multilevel"/>
    <w:tmpl w:val="D5BC2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8D02CF"/>
    <w:multiLevelType w:val="multilevel"/>
    <w:tmpl w:val="BA8C0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787D00"/>
    <w:multiLevelType w:val="multilevel"/>
    <w:tmpl w:val="844CC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E651A3"/>
    <w:multiLevelType w:val="multilevel"/>
    <w:tmpl w:val="31FC1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87809"/>
    <w:multiLevelType w:val="multilevel"/>
    <w:tmpl w:val="85F8D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0674AC"/>
    <w:multiLevelType w:val="multilevel"/>
    <w:tmpl w:val="63426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D00041"/>
    <w:multiLevelType w:val="multilevel"/>
    <w:tmpl w:val="FD704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FF2FCC"/>
    <w:multiLevelType w:val="multilevel"/>
    <w:tmpl w:val="D3087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CD7C3E"/>
    <w:multiLevelType w:val="multilevel"/>
    <w:tmpl w:val="392C9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A4253B"/>
    <w:multiLevelType w:val="multilevel"/>
    <w:tmpl w:val="F474B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276E6D"/>
    <w:multiLevelType w:val="multilevel"/>
    <w:tmpl w:val="2E328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245A11"/>
    <w:multiLevelType w:val="multilevel"/>
    <w:tmpl w:val="04B60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FC69CE"/>
    <w:multiLevelType w:val="multilevel"/>
    <w:tmpl w:val="92E84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D12398"/>
    <w:multiLevelType w:val="multilevel"/>
    <w:tmpl w:val="8C24C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8270286">
    <w:abstractNumId w:val="10"/>
  </w:num>
  <w:num w:numId="2" w16cid:durableId="1460151120">
    <w:abstractNumId w:val="8"/>
  </w:num>
  <w:num w:numId="3" w16cid:durableId="691957297">
    <w:abstractNumId w:val="14"/>
  </w:num>
  <w:num w:numId="4" w16cid:durableId="66656351">
    <w:abstractNumId w:val="4"/>
  </w:num>
  <w:num w:numId="5" w16cid:durableId="956181310">
    <w:abstractNumId w:val="3"/>
  </w:num>
  <w:num w:numId="6" w16cid:durableId="365983447">
    <w:abstractNumId w:val="1"/>
  </w:num>
  <w:num w:numId="7" w16cid:durableId="1044018867">
    <w:abstractNumId w:val="13"/>
  </w:num>
  <w:num w:numId="8" w16cid:durableId="819613872">
    <w:abstractNumId w:val="0"/>
  </w:num>
  <w:num w:numId="9" w16cid:durableId="1976763364">
    <w:abstractNumId w:val="7"/>
  </w:num>
  <w:num w:numId="10" w16cid:durableId="1205290781">
    <w:abstractNumId w:val="12"/>
  </w:num>
  <w:num w:numId="11" w16cid:durableId="1192185849">
    <w:abstractNumId w:val="15"/>
  </w:num>
  <w:num w:numId="12" w16cid:durableId="1015811111">
    <w:abstractNumId w:val="5"/>
  </w:num>
  <w:num w:numId="13" w16cid:durableId="1528178620">
    <w:abstractNumId w:val="9"/>
  </w:num>
  <w:num w:numId="14" w16cid:durableId="2074810029">
    <w:abstractNumId w:val="17"/>
  </w:num>
  <w:num w:numId="15" w16cid:durableId="2002269777">
    <w:abstractNumId w:val="11"/>
  </w:num>
  <w:num w:numId="16" w16cid:durableId="2011980221">
    <w:abstractNumId w:val="2"/>
  </w:num>
  <w:num w:numId="17" w16cid:durableId="55057113">
    <w:abstractNumId w:val="6"/>
  </w:num>
  <w:num w:numId="18" w16cid:durableId="209566171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ars Kint">
    <w15:presenceInfo w15:providerId="AD" w15:userId="S::lkint@naturalsciences.be::d06e7896-6a4d-4b5d-90ec-a081bf0b6c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F35"/>
    <w:rsid w:val="000129C8"/>
    <w:rsid w:val="00042F69"/>
    <w:rsid w:val="00066AAC"/>
    <w:rsid w:val="00090C81"/>
    <w:rsid w:val="00143495"/>
    <w:rsid w:val="0018535F"/>
    <w:rsid w:val="00261242"/>
    <w:rsid w:val="00283050"/>
    <w:rsid w:val="0029516D"/>
    <w:rsid w:val="002F70D8"/>
    <w:rsid w:val="00315D29"/>
    <w:rsid w:val="00342AF6"/>
    <w:rsid w:val="00394DC6"/>
    <w:rsid w:val="00440F8F"/>
    <w:rsid w:val="004E1C98"/>
    <w:rsid w:val="004E1F38"/>
    <w:rsid w:val="00591564"/>
    <w:rsid w:val="005B1496"/>
    <w:rsid w:val="00702F35"/>
    <w:rsid w:val="00801D8D"/>
    <w:rsid w:val="00812965"/>
    <w:rsid w:val="008444C5"/>
    <w:rsid w:val="00845635"/>
    <w:rsid w:val="00854ADA"/>
    <w:rsid w:val="008712DC"/>
    <w:rsid w:val="008A7E17"/>
    <w:rsid w:val="008D1895"/>
    <w:rsid w:val="008F4C4D"/>
    <w:rsid w:val="009C0F1F"/>
    <w:rsid w:val="00A50803"/>
    <w:rsid w:val="00B13395"/>
    <w:rsid w:val="00B42EAA"/>
    <w:rsid w:val="00C82756"/>
    <w:rsid w:val="00CB5FAE"/>
    <w:rsid w:val="00CC063A"/>
    <w:rsid w:val="00D13AA8"/>
    <w:rsid w:val="00D802DC"/>
    <w:rsid w:val="00DE6344"/>
    <w:rsid w:val="00EA48CB"/>
    <w:rsid w:val="00EE4838"/>
    <w:rsid w:val="00F05CE6"/>
    <w:rsid w:val="00F80950"/>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0E589"/>
  <w15:chartTrackingRefBased/>
  <w15:docId w15:val="{8941E71D-C420-43A9-836F-9ACF5FD28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8444C5"/>
    <w:pPr>
      <w:keepNext/>
      <w:keepLines/>
      <w:spacing w:before="240" w:after="0" w:line="360" w:lineRule="auto"/>
      <w:outlineLvl w:val="0"/>
    </w:pPr>
    <w:rPr>
      <w:rFonts w:eastAsiaTheme="majorEastAsia" w:cstheme="majorBidi"/>
      <w:sz w:val="32"/>
      <w:szCs w:val="32"/>
    </w:rPr>
  </w:style>
  <w:style w:type="paragraph" w:styleId="Heading2">
    <w:name w:val="heading 2"/>
    <w:basedOn w:val="Normal"/>
    <w:link w:val="Heading2Char"/>
    <w:uiPriority w:val="9"/>
    <w:qFormat/>
    <w:rsid w:val="00702F35"/>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Heading3">
    <w:name w:val="heading 3"/>
    <w:basedOn w:val="Normal"/>
    <w:link w:val="Heading3Char"/>
    <w:uiPriority w:val="9"/>
    <w:qFormat/>
    <w:rsid w:val="00702F35"/>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4C5"/>
    <w:rPr>
      <w:rFonts w:eastAsiaTheme="majorEastAsia" w:cstheme="majorBidi"/>
      <w:sz w:val="32"/>
      <w:szCs w:val="32"/>
      <w:lang w:val="en-GB"/>
    </w:rPr>
  </w:style>
  <w:style w:type="character" w:customStyle="1" w:styleId="Heading2Char">
    <w:name w:val="Heading 2 Char"/>
    <w:basedOn w:val="DefaultParagraphFont"/>
    <w:link w:val="Heading2"/>
    <w:uiPriority w:val="9"/>
    <w:rsid w:val="00702F35"/>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rsid w:val="00702F35"/>
    <w:rPr>
      <w:rFonts w:ascii="Times New Roman" w:eastAsia="Times New Roman" w:hAnsi="Times New Roman" w:cs="Times New Roman"/>
      <w:b/>
      <w:bCs/>
      <w:kern w:val="0"/>
      <w:sz w:val="27"/>
      <w:szCs w:val="27"/>
      <w14:ligatures w14:val="none"/>
    </w:rPr>
  </w:style>
  <w:style w:type="character" w:styleId="Strong">
    <w:name w:val="Strong"/>
    <w:basedOn w:val="DefaultParagraphFont"/>
    <w:uiPriority w:val="22"/>
    <w:qFormat/>
    <w:rsid w:val="00702F35"/>
    <w:rPr>
      <w:b/>
      <w:bCs/>
    </w:rPr>
  </w:style>
  <w:style w:type="character" w:customStyle="1" w:styleId="label">
    <w:name w:val="label"/>
    <w:basedOn w:val="DefaultParagraphFont"/>
    <w:rsid w:val="00702F35"/>
  </w:style>
  <w:style w:type="paragraph" w:customStyle="1" w:styleId="ng-binding">
    <w:name w:val="ng-binding"/>
    <w:basedOn w:val="Normal"/>
    <w:rsid w:val="00702F3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text-muted">
    <w:name w:val="text-muted"/>
    <w:basedOn w:val="Normal"/>
    <w:rsid w:val="00702F3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g-scope">
    <w:name w:val="ng-scope"/>
    <w:basedOn w:val="DefaultParagraphFont"/>
    <w:rsid w:val="00702F35"/>
  </w:style>
  <w:style w:type="character" w:styleId="Hyperlink">
    <w:name w:val="Hyperlink"/>
    <w:basedOn w:val="DefaultParagraphFont"/>
    <w:uiPriority w:val="99"/>
    <w:semiHidden/>
    <w:unhideWhenUsed/>
    <w:rsid w:val="00702F35"/>
    <w:rPr>
      <w:color w:val="0000FF"/>
      <w:u w:val="single"/>
    </w:rPr>
  </w:style>
  <w:style w:type="paragraph" w:styleId="NormalWeb">
    <w:name w:val="Normal (Web)"/>
    <w:basedOn w:val="Normal"/>
    <w:uiPriority w:val="99"/>
    <w:semiHidden/>
    <w:unhideWhenUsed/>
    <w:rsid w:val="00702F3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gn-related-description">
    <w:name w:val="gn-related-description"/>
    <w:basedOn w:val="DefaultParagraphFont"/>
    <w:rsid w:val="00702F35"/>
  </w:style>
  <w:style w:type="character" w:customStyle="1" w:styleId="ng-binding1">
    <w:name w:val="ng-binding1"/>
    <w:basedOn w:val="DefaultParagraphFont"/>
    <w:rsid w:val="00702F35"/>
  </w:style>
  <w:style w:type="paragraph" w:customStyle="1" w:styleId="tt-cursor">
    <w:name w:val="tt-cursor"/>
    <w:basedOn w:val="Normal"/>
    <w:rsid w:val="00702F3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TMLAddress">
    <w:name w:val="HTML Address"/>
    <w:basedOn w:val="Normal"/>
    <w:link w:val="HTMLAddressChar"/>
    <w:uiPriority w:val="99"/>
    <w:semiHidden/>
    <w:unhideWhenUsed/>
    <w:rsid w:val="00702F35"/>
    <w:pPr>
      <w:spacing w:after="0" w:line="240" w:lineRule="auto"/>
    </w:pPr>
    <w:rPr>
      <w:rFonts w:ascii="Times New Roman" w:eastAsia="Times New Roman" w:hAnsi="Times New Roman" w:cs="Times New Roman"/>
      <w:i/>
      <w:iCs/>
      <w:kern w:val="0"/>
      <w:sz w:val="24"/>
      <w:szCs w:val="24"/>
      <w14:ligatures w14:val="none"/>
    </w:rPr>
  </w:style>
  <w:style w:type="character" w:customStyle="1" w:styleId="HTMLAddressChar">
    <w:name w:val="HTML Address Char"/>
    <w:basedOn w:val="DefaultParagraphFont"/>
    <w:link w:val="HTMLAddress"/>
    <w:uiPriority w:val="99"/>
    <w:semiHidden/>
    <w:rsid w:val="00702F35"/>
    <w:rPr>
      <w:rFonts w:ascii="Times New Roman" w:eastAsia="Times New Roman" w:hAnsi="Times New Roman" w:cs="Times New Roman"/>
      <w:i/>
      <w:iCs/>
      <w:kern w:val="0"/>
      <w:sz w:val="24"/>
      <w:szCs w:val="24"/>
      <w14:ligatures w14:val="none"/>
    </w:rPr>
  </w:style>
  <w:style w:type="paragraph" w:customStyle="1" w:styleId="ng-scope1">
    <w:name w:val="ng-scope1"/>
    <w:basedOn w:val="Normal"/>
    <w:rsid w:val="00702F3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badge">
    <w:name w:val="badge"/>
    <w:basedOn w:val="DefaultParagraphFont"/>
    <w:rsid w:val="00702F35"/>
  </w:style>
  <w:style w:type="paragraph" w:styleId="Header">
    <w:name w:val="header"/>
    <w:basedOn w:val="Normal"/>
    <w:link w:val="HeaderChar"/>
    <w:uiPriority w:val="99"/>
    <w:unhideWhenUsed/>
    <w:rsid w:val="008F4C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4C4D"/>
    <w:rPr>
      <w:lang w:val="en-GB"/>
    </w:rPr>
  </w:style>
  <w:style w:type="paragraph" w:styleId="Footer">
    <w:name w:val="footer"/>
    <w:basedOn w:val="Normal"/>
    <w:link w:val="FooterChar"/>
    <w:uiPriority w:val="99"/>
    <w:unhideWhenUsed/>
    <w:rsid w:val="008F4C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4C4D"/>
    <w:rPr>
      <w:lang w:val="en-GB"/>
    </w:rPr>
  </w:style>
  <w:style w:type="paragraph" w:styleId="Revision">
    <w:name w:val="Revision"/>
    <w:hidden/>
    <w:uiPriority w:val="99"/>
    <w:semiHidden/>
    <w:rsid w:val="00CB5FAE"/>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2462112">
      <w:bodyDiv w:val="1"/>
      <w:marLeft w:val="0"/>
      <w:marRight w:val="0"/>
      <w:marTop w:val="0"/>
      <w:marBottom w:val="0"/>
      <w:divBdr>
        <w:top w:val="none" w:sz="0" w:space="0" w:color="auto"/>
        <w:left w:val="none" w:sz="0" w:space="0" w:color="auto"/>
        <w:bottom w:val="none" w:sz="0" w:space="0" w:color="auto"/>
        <w:right w:val="none" w:sz="0" w:space="0" w:color="auto"/>
      </w:divBdr>
      <w:divsChild>
        <w:div w:id="655109370">
          <w:marLeft w:val="0"/>
          <w:marRight w:val="0"/>
          <w:marTop w:val="0"/>
          <w:marBottom w:val="0"/>
          <w:divBdr>
            <w:top w:val="none" w:sz="0" w:space="0" w:color="auto"/>
            <w:left w:val="none" w:sz="0" w:space="0" w:color="auto"/>
            <w:bottom w:val="none" w:sz="0" w:space="0" w:color="auto"/>
            <w:right w:val="none" w:sz="0" w:space="0" w:color="auto"/>
          </w:divBdr>
        </w:div>
        <w:div w:id="546913991">
          <w:marLeft w:val="0"/>
          <w:marRight w:val="0"/>
          <w:marTop w:val="0"/>
          <w:marBottom w:val="0"/>
          <w:divBdr>
            <w:top w:val="none" w:sz="0" w:space="0" w:color="auto"/>
            <w:left w:val="none" w:sz="0" w:space="0" w:color="auto"/>
            <w:bottom w:val="none" w:sz="0" w:space="0" w:color="auto"/>
            <w:right w:val="none" w:sz="0" w:space="0" w:color="auto"/>
          </w:divBdr>
          <w:divsChild>
            <w:div w:id="923761206">
              <w:marLeft w:val="0"/>
              <w:marRight w:val="0"/>
              <w:marTop w:val="0"/>
              <w:marBottom w:val="0"/>
              <w:divBdr>
                <w:top w:val="none" w:sz="0" w:space="0" w:color="auto"/>
                <w:left w:val="none" w:sz="0" w:space="0" w:color="auto"/>
                <w:bottom w:val="none" w:sz="0" w:space="0" w:color="auto"/>
                <w:right w:val="none" w:sz="0" w:space="0" w:color="auto"/>
              </w:divBdr>
              <w:divsChild>
                <w:div w:id="808789600">
                  <w:marLeft w:val="0"/>
                  <w:marRight w:val="0"/>
                  <w:marTop w:val="0"/>
                  <w:marBottom w:val="0"/>
                  <w:divBdr>
                    <w:top w:val="none" w:sz="0" w:space="0" w:color="auto"/>
                    <w:left w:val="none" w:sz="0" w:space="0" w:color="auto"/>
                    <w:bottom w:val="none" w:sz="0" w:space="0" w:color="auto"/>
                    <w:right w:val="none" w:sz="0" w:space="0" w:color="auto"/>
                  </w:divBdr>
                  <w:divsChild>
                    <w:div w:id="1990746497">
                      <w:marLeft w:val="0"/>
                      <w:marRight w:val="0"/>
                      <w:marTop w:val="0"/>
                      <w:marBottom w:val="0"/>
                      <w:divBdr>
                        <w:top w:val="none" w:sz="0" w:space="0" w:color="auto"/>
                        <w:left w:val="none" w:sz="0" w:space="0" w:color="auto"/>
                        <w:bottom w:val="none" w:sz="0" w:space="0" w:color="auto"/>
                        <w:right w:val="none" w:sz="0" w:space="0" w:color="auto"/>
                      </w:divBdr>
                      <w:divsChild>
                        <w:div w:id="26608333">
                          <w:marLeft w:val="0"/>
                          <w:marRight w:val="0"/>
                          <w:marTop w:val="0"/>
                          <w:marBottom w:val="0"/>
                          <w:divBdr>
                            <w:top w:val="none" w:sz="0" w:space="0" w:color="auto"/>
                            <w:left w:val="none" w:sz="0" w:space="0" w:color="auto"/>
                            <w:bottom w:val="none" w:sz="0" w:space="0" w:color="auto"/>
                            <w:right w:val="none" w:sz="0" w:space="0" w:color="auto"/>
                          </w:divBdr>
                          <w:divsChild>
                            <w:div w:id="1759977648">
                              <w:marLeft w:val="0"/>
                              <w:marRight w:val="0"/>
                              <w:marTop w:val="0"/>
                              <w:marBottom w:val="0"/>
                              <w:divBdr>
                                <w:top w:val="none" w:sz="0" w:space="0" w:color="auto"/>
                                <w:left w:val="none" w:sz="0" w:space="0" w:color="auto"/>
                                <w:bottom w:val="none" w:sz="0" w:space="0" w:color="auto"/>
                                <w:right w:val="none" w:sz="0" w:space="0" w:color="auto"/>
                              </w:divBdr>
                              <w:divsChild>
                                <w:div w:id="545533888">
                                  <w:marLeft w:val="0"/>
                                  <w:marRight w:val="0"/>
                                  <w:marTop w:val="0"/>
                                  <w:marBottom w:val="0"/>
                                  <w:divBdr>
                                    <w:top w:val="none" w:sz="0" w:space="0" w:color="auto"/>
                                    <w:left w:val="none" w:sz="0" w:space="0" w:color="auto"/>
                                    <w:bottom w:val="none" w:sz="0" w:space="0" w:color="auto"/>
                                    <w:right w:val="none" w:sz="0" w:space="0" w:color="auto"/>
                                  </w:divBdr>
                                  <w:divsChild>
                                    <w:div w:id="436290712">
                                      <w:marLeft w:val="0"/>
                                      <w:marRight w:val="0"/>
                                      <w:marTop w:val="0"/>
                                      <w:marBottom w:val="0"/>
                                      <w:divBdr>
                                        <w:top w:val="none" w:sz="0" w:space="0" w:color="auto"/>
                                        <w:left w:val="none" w:sz="0" w:space="0" w:color="auto"/>
                                        <w:bottom w:val="none" w:sz="0" w:space="0" w:color="auto"/>
                                        <w:right w:val="none" w:sz="0" w:space="0" w:color="auto"/>
                                      </w:divBdr>
                                    </w:div>
                                    <w:div w:id="1287350187">
                                      <w:marLeft w:val="0"/>
                                      <w:marRight w:val="0"/>
                                      <w:marTop w:val="0"/>
                                      <w:marBottom w:val="0"/>
                                      <w:divBdr>
                                        <w:top w:val="none" w:sz="0" w:space="0" w:color="auto"/>
                                        <w:left w:val="none" w:sz="0" w:space="0" w:color="auto"/>
                                        <w:bottom w:val="none" w:sz="0" w:space="0" w:color="auto"/>
                                        <w:right w:val="none" w:sz="0" w:space="0" w:color="auto"/>
                                      </w:divBdr>
                                      <w:divsChild>
                                        <w:div w:id="1532036488">
                                          <w:marLeft w:val="0"/>
                                          <w:marRight w:val="0"/>
                                          <w:marTop w:val="0"/>
                                          <w:marBottom w:val="0"/>
                                          <w:divBdr>
                                            <w:top w:val="none" w:sz="0" w:space="0" w:color="auto"/>
                                            <w:left w:val="none" w:sz="0" w:space="0" w:color="auto"/>
                                            <w:bottom w:val="none" w:sz="0" w:space="0" w:color="auto"/>
                                            <w:right w:val="none" w:sz="0" w:space="0" w:color="auto"/>
                                          </w:divBdr>
                                          <w:divsChild>
                                            <w:div w:id="465513748">
                                              <w:marLeft w:val="0"/>
                                              <w:marRight w:val="0"/>
                                              <w:marTop w:val="0"/>
                                              <w:marBottom w:val="0"/>
                                              <w:divBdr>
                                                <w:top w:val="none" w:sz="0" w:space="0" w:color="auto"/>
                                                <w:left w:val="none" w:sz="0" w:space="0" w:color="auto"/>
                                                <w:bottom w:val="none" w:sz="0" w:space="0" w:color="auto"/>
                                                <w:right w:val="none" w:sz="0" w:space="0" w:color="auto"/>
                                              </w:divBdr>
                                              <w:divsChild>
                                                <w:div w:id="1640066907">
                                                  <w:marLeft w:val="0"/>
                                                  <w:marRight w:val="0"/>
                                                  <w:marTop w:val="0"/>
                                                  <w:marBottom w:val="0"/>
                                                  <w:divBdr>
                                                    <w:top w:val="none" w:sz="0" w:space="0" w:color="auto"/>
                                                    <w:left w:val="none" w:sz="0" w:space="0" w:color="auto"/>
                                                    <w:bottom w:val="none" w:sz="0" w:space="0" w:color="auto"/>
                                                    <w:right w:val="none" w:sz="0" w:space="0" w:color="auto"/>
                                                  </w:divBdr>
                                                  <w:divsChild>
                                                    <w:div w:id="30828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65923850">
          <w:marLeft w:val="0"/>
          <w:marRight w:val="0"/>
          <w:marTop w:val="0"/>
          <w:marBottom w:val="0"/>
          <w:divBdr>
            <w:top w:val="none" w:sz="0" w:space="0" w:color="auto"/>
            <w:left w:val="none" w:sz="0" w:space="0" w:color="auto"/>
            <w:bottom w:val="none" w:sz="0" w:space="0" w:color="auto"/>
            <w:right w:val="none" w:sz="0" w:space="0" w:color="auto"/>
          </w:divBdr>
          <w:divsChild>
            <w:div w:id="1935286212">
              <w:marLeft w:val="0"/>
              <w:marRight w:val="0"/>
              <w:marTop w:val="0"/>
              <w:marBottom w:val="0"/>
              <w:divBdr>
                <w:top w:val="none" w:sz="0" w:space="0" w:color="auto"/>
                <w:left w:val="none" w:sz="0" w:space="0" w:color="auto"/>
                <w:bottom w:val="none" w:sz="0" w:space="0" w:color="auto"/>
                <w:right w:val="none" w:sz="0" w:space="0" w:color="auto"/>
              </w:divBdr>
            </w:div>
            <w:div w:id="2134786671">
              <w:marLeft w:val="0"/>
              <w:marRight w:val="0"/>
              <w:marTop w:val="0"/>
              <w:marBottom w:val="0"/>
              <w:divBdr>
                <w:top w:val="none" w:sz="0" w:space="0" w:color="auto"/>
                <w:left w:val="none" w:sz="0" w:space="0" w:color="auto"/>
                <w:bottom w:val="none" w:sz="0" w:space="0" w:color="auto"/>
                <w:right w:val="none" w:sz="0" w:space="0" w:color="auto"/>
              </w:divBdr>
              <w:divsChild>
                <w:div w:id="1772124719">
                  <w:marLeft w:val="0"/>
                  <w:marRight w:val="0"/>
                  <w:marTop w:val="0"/>
                  <w:marBottom w:val="0"/>
                  <w:divBdr>
                    <w:top w:val="none" w:sz="0" w:space="0" w:color="auto"/>
                    <w:left w:val="none" w:sz="0" w:space="0" w:color="auto"/>
                    <w:bottom w:val="none" w:sz="0" w:space="0" w:color="auto"/>
                    <w:right w:val="none" w:sz="0" w:space="0" w:color="auto"/>
                  </w:divBdr>
                  <w:divsChild>
                    <w:div w:id="77706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851349">
          <w:marLeft w:val="0"/>
          <w:marRight w:val="0"/>
          <w:marTop w:val="0"/>
          <w:marBottom w:val="0"/>
          <w:divBdr>
            <w:top w:val="none" w:sz="0" w:space="0" w:color="auto"/>
            <w:left w:val="none" w:sz="0" w:space="0" w:color="auto"/>
            <w:bottom w:val="none" w:sz="0" w:space="0" w:color="auto"/>
            <w:right w:val="none" w:sz="0" w:space="0" w:color="auto"/>
          </w:divBdr>
          <w:divsChild>
            <w:div w:id="1426606851">
              <w:marLeft w:val="0"/>
              <w:marRight w:val="0"/>
              <w:marTop w:val="0"/>
              <w:marBottom w:val="0"/>
              <w:divBdr>
                <w:top w:val="none" w:sz="0" w:space="0" w:color="auto"/>
                <w:left w:val="none" w:sz="0" w:space="0" w:color="auto"/>
                <w:bottom w:val="none" w:sz="0" w:space="0" w:color="auto"/>
                <w:right w:val="none" w:sz="0" w:space="0" w:color="auto"/>
              </w:divBdr>
              <w:divsChild>
                <w:div w:id="1718432674">
                  <w:marLeft w:val="0"/>
                  <w:marRight w:val="0"/>
                  <w:marTop w:val="0"/>
                  <w:marBottom w:val="0"/>
                  <w:divBdr>
                    <w:top w:val="none" w:sz="0" w:space="0" w:color="auto"/>
                    <w:left w:val="none" w:sz="0" w:space="0" w:color="auto"/>
                    <w:bottom w:val="none" w:sz="0" w:space="0" w:color="auto"/>
                    <w:right w:val="none" w:sz="0" w:space="0" w:color="auto"/>
                  </w:divBdr>
                  <w:divsChild>
                    <w:div w:id="65792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94395">
          <w:marLeft w:val="0"/>
          <w:marRight w:val="0"/>
          <w:marTop w:val="0"/>
          <w:marBottom w:val="0"/>
          <w:divBdr>
            <w:top w:val="none" w:sz="0" w:space="0" w:color="auto"/>
            <w:left w:val="none" w:sz="0" w:space="0" w:color="auto"/>
            <w:bottom w:val="none" w:sz="0" w:space="0" w:color="auto"/>
            <w:right w:val="none" w:sz="0" w:space="0" w:color="auto"/>
          </w:divBdr>
          <w:divsChild>
            <w:div w:id="1782532679">
              <w:marLeft w:val="0"/>
              <w:marRight w:val="0"/>
              <w:marTop w:val="0"/>
              <w:marBottom w:val="0"/>
              <w:divBdr>
                <w:top w:val="none" w:sz="0" w:space="0" w:color="auto"/>
                <w:left w:val="none" w:sz="0" w:space="0" w:color="auto"/>
                <w:bottom w:val="none" w:sz="0" w:space="0" w:color="auto"/>
                <w:right w:val="none" w:sz="0" w:space="0" w:color="auto"/>
              </w:divBdr>
              <w:divsChild>
                <w:div w:id="1018584454">
                  <w:marLeft w:val="0"/>
                  <w:marRight w:val="0"/>
                  <w:marTop w:val="0"/>
                  <w:marBottom w:val="0"/>
                  <w:divBdr>
                    <w:top w:val="none" w:sz="0" w:space="0" w:color="auto"/>
                    <w:left w:val="none" w:sz="0" w:space="0" w:color="auto"/>
                    <w:bottom w:val="none" w:sz="0" w:space="0" w:color="auto"/>
                    <w:right w:val="none" w:sz="0" w:space="0" w:color="auto"/>
                  </w:divBdr>
                  <w:divsChild>
                    <w:div w:id="180048266">
                      <w:marLeft w:val="0"/>
                      <w:marRight w:val="0"/>
                      <w:marTop w:val="0"/>
                      <w:marBottom w:val="0"/>
                      <w:divBdr>
                        <w:top w:val="none" w:sz="0" w:space="0" w:color="auto"/>
                        <w:left w:val="none" w:sz="0" w:space="0" w:color="auto"/>
                        <w:bottom w:val="none" w:sz="0" w:space="0" w:color="auto"/>
                        <w:right w:val="none" w:sz="0" w:space="0" w:color="auto"/>
                      </w:divBdr>
                    </w:div>
                  </w:divsChild>
                </w:div>
                <w:div w:id="1318874495">
                  <w:marLeft w:val="0"/>
                  <w:marRight w:val="0"/>
                  <w:marTop w:val="0"/>
                  <w:marBottom w:val="0"/>
                  <w:divBdr>
                    <w:top w:val="none" w:sz="0" w:space="0" w:color="auto"/>
                    <w:left w:val="none" w:sz="0" w:space="0" w:color="auto"/>
                    <w:bottom w:val="none" w:sz="0" w:space="0" w:color="auto"/>
                    <w:right w:val="none" w:sz="0" w:space="0" w:color="auto"/>
                  </w:divBdr>
                  <w:divsChild>
                    <w:div w:id="752972793">
                      <w:marLeft w:val="0"/>
                      <w:marRight w:val="0"/>
                      <w:marTop w:val="0"/>
                      <w:marBottom w:val="0"/>
                      <w:divBdr>
                        <w:top w:val="none" w:sz="0" w:space="0" w:color="auto"/>
                        <w:left w:val="none" w:sz="0" w:space="0" w:color="auto"/>
                        <w:bottom w:val="none" w:sz="0" w:space="0" w:color="auto"/>
                        <w:right w:val="none" w:sz="0" w:space="0" w:color="auto"/>
                      </w:divBdr>
                    </w:div>
                  </w:divsChild>
                </w:div>
                <w:div w:id="7221748">
                  <w:marLeft w:val="0"/>
                  <w:marRight w:val="0"/>
                  <w:marTop w:val="0"/>
                  <w:marBottom w:val="0"/>
                  <w:divBdr>
                    <w:top w:val="none" w:sz="0" w:space="0" w:color="auto"/>
                    <w:left w:val="none" w:sz="0" w:space="0" w:color="auto"/>
                    <w:bottom w:val="none" w:sz="0" w:space="0" w:color="auto"/>
                    <w:right w:val="none" w:sz="0" w:space="0" w:color="auto"/>
                  </w:divBdr>
                  <w:divsChild>
                    <w:div w:id="4977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962091">
          <w:marLeft w:val="0"/>
          <w:marRight w:val="0"/>
          <w:marTop w:val="0"/>
          <w:marBottom w:val="0"/>
          <w:divBdr>
            <w:top w:val="none" w:sz="0" w:space="0" w:color="auto"/>
            <w:left w:val="none" w:sz="0" w:space="0" w:color="auto"/>
            <w:bottom w:val="none" w:sz="0" w:space="0" w:color="auto"/>
            <w:right w:val="none" w:sz="0" w:space="0" w:color="auto"/>
          </w:divBdr>
          <w:divsChild>
            <w:div w:id="882903602">
              <w:marLeft w:val="0"/>
              <w:marRight w:val="0"/>
              <w:marTop w:val="0"/>
              <w:marBottom w:val="0"/>
              <w:divBdr>
                <w:top w:val="none" w:sz="0" w:space="0" w:color="auto"/>
                <w:left w:val="none" w:sz="0" w:space="0" w:color="auto"/>
                <w:bottom w:val="none" w:sz="0" w:space="0" w:color="auto"/>
                <w:right w:val="none" w:sz="0" w:space="0" w:color="auto"/>
              </w:divBdr>
              <w:divsChild>
                <w:div w:id="1152911732">
                  <w:marLeft w:val="0"/>
                  <w:marRight w:val="0"/>
                  <w:marTop w:val="0"/>
                  <w:marBottom w:val="0"/>
                  <w:divBdr>
                    <w:top w:val="none" w:sz="0" w:space="0" w:color="auto"/>
                    <w:left w:val="none" w:sz="0" w:space="0" w:color="auto"/>
                    <w:bottom w:val="none" w:sz="0" w:space="0" w:color="auto"/>
                    <w:right w:val="none" w:sz="0" w:space="0" w:color="auto"/>
                  </w:divBdr>
                  <w:divsChild>
                    <w:div w:id="62462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ionet.europa.eu/gemet/concept/15228" TargetMode="External"/><Relationship Id="rId18" Type="http://schemas.openxmlformats.org/officeDocument/2006/relationships/hyperlink" Target="http://inspire.ec.europa.eu/metadata-codelist/SpatialScope/national" TargetMode="External"/><Relationship Id="rId26" Type="http://schemas.openxmlformats.org/officeDocument/2006/relationships/hyperlink" Target="https://www.bmdc.be" TargetMode="External"/><Relationship Id="rId3" Type="http://schemas.openxmlformats.org/officeDocument/2006/relationships/customXml" Target="../customXml/item3.xml"/><Relationship Id="rId21" Type="http://schemas.openxmlformats.org/officeDocument/2006/relationships/hyperlink" Target="http://marineregions.org/mrgid/50155"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cdr.eionet.europa.eu/help/msfd/Schemas/MSFDCommon_2018.xsd" TargetMode="External"/><Relationship Id="rId17" Type="http://schemas.openxmlformats.org/officeDocument/2006/relationships/hyperlink" Target="http://inspire.ec.europa.eu/metadata-codelist/PriorityDataset/dir-2008-56" TargetMode="External"/><Relationship Id="rId25" Type="http://schemas.openxmlformats.org/officeDocument/2006/relationships/hyperlink" Target="mailto:info@naturalsciences.be"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inspire.ec.europa.eu/theme/sr" TargetMode="External"/><Relationship Id="rId20" Type="http://schemas.openxmlformats.org/officeDocument/2006/relationships/hyperlink" Target="http://marineregions.org/mrgid/26567" TargetMode="External"/><Relationship Id="rId29" Type="http://schemas.openxmlformats.org/officeDocument/2006/relationships/hyperlink" Target="https://www.bmdc.b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patial.naturalsciences.be/geoserver/MSFD/ows?version=1.3.0&amp;service=WMS&amp;request=GetCapabilities" TargetMode="External"/><Relationship Id="rId24" Type="http://schemas.openxmlformats.org/officeDocument/2006/relationships/hyperlink" Target="https://www.naturalsciences.be"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eionet.europa.eu/gemet/concept/5042" TargetMode="External"/><Relationship Id="rId23" Type="http://schemas.openxmlformats.org/officeDocument/2006/relationships/hyperlink" Target="http://vocab.belgif.be/auth/datatheme/ENVI" TargetMode="External"/><Relationship Id="rId28" Type="http://schemas.openxmlformats.org/officeDocument/2006/relationships/hyperlink" Target="mailto:ecodam@lists.naturalsciences.be" TargetMode="External"/><Relationship Id="rId10" Type="http://schemas.openxmlformats.org/officeDocument/2006/relationships/hyperlink" Target="https://spatial.naturalsciences.be/geoserver/MSFD/ows?version=2.0.0&amp;service=WFS&amp;request=GetCapabilities" TargetMode="External"/><Relationship Id="rId19" Type="http://schemas.openxmlformats.org/officeDocument/2006/relationships/hyperlink" Target="http://inspire.ec.europa.eu/featureconcept/SeaBedArea"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ionet.europa.eu/gemet/concept/7498" TargetMode="External"/><Relationship Id="rId22" Type="http://schemas.openxmlformats.org/officeDocument/2006/relationships/hyperlink" Target="http://vocab.nerc.ac.uk/collection/C45/current/D6" TargetMode="External"/><Relationship Id="rId27" Type="http://schemas.openxmlformats.org/officeDocument/2006/relationships/hyperlink" Target="mailto:bmdc@naturalsciences.be" TargetMode="External"/><Relationship Id="rId30" Type="http://schemas.openxmlformats.org/officeDocument/2006/relationships/hyperlink" Target="mailto:bmdc@naturalsciences.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9AFD61383BAE4FAD948A3814CED864" ma:contentTypeVersion="15" ma:contentTypeDescription="Een nieuw document maken." ma:contentTypeScope="" ma:versionID="57af5751158692155234ed83e45fd078">
  <xsd:schema xmlns:xsd="http://www.w3.org/2001/XMLSchema" xmlns:xs="http://www.w3.org/2001/XMLSchema" xmlns:p="http://schemas.microsoft.com/office/2006/metadata/properties" xmlns:ns2="9b4a3f5f-2473-442b-8cc7-e94b35f0f0ad" xmlns:ns3="3060c80a-0337-4a2c-a754-507e32ffde3c" targetNamespace="http://schemas.microsoft.com/office/2006/metadata/properties" ma:root="true" ma:fieldsID="526c94a5fab83d409b1c276ca40bf4ea" ns2:_="" ns3:_="">
    <xsd:import namespace="9b4a3f5f-2473-442b-8cc7-e94b35f0f0ad"/>
    <xsd:import namespace="3060c80a-0337-4a2c-a754-507e32ffde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4a3f5f-2473-442b-8cc7-e94b35f0f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887cc964-1fad-4322-8c46-b34bf628419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60c80a-0337-4a2c-a754-507e32ffde3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487fe21-4b75-447a-93bf-eb02ec3891a3}" ma:internalName="TaxCatchAll" ma:showField="CatchAllData" ma:web="3060c80a-0337-4a2c-a754-507e32ffde3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b4a3f5f-2473-442b-8cc7-e94b35f0f0ad">
      <Terms xmlns="http://schemas.microsoft.com/office/infopath/2007/PartnerControls"/>
    </lcf76f155ced4ddcb4097134ff3c332f>
    <TaxCatchAll xmlns="3060c80a-0337-4a2c-a754-507e32ffde3c" xsi:nil="true"/>
  </documentManagement>
</p:properties>
</file>

<file path=customXml/itemProps1.xml><?xml version="1.0" encoding="utf-8"?>
<ds:datastoreItem xmlns:ds="http://schemas.openxmlformats.org/officeDocument/2006/customXml" ds:itemID="{D3037C96-FDB9-402F-AB03-705D63EABCAE}"/>
</file>

<file path=customXml/itemProps2.xml><?xml version="1.0" encoding="utf-8"?>
<ds:datastoreItem xmlns:ds="http://schemas.openxmlformats.org/officeDocument/2006/customXml" ds:itemID="{70904EAD-5859-4AF5-9BF2-2BBF4D99C819}">
  <ds:schemaRefs>
    <ds:schemaRef ds:uri="http://schemas.microsoft.com/sharepoint/v3/contenttype/forms"/>
  </ds:schemaRefs>
</ds:datastoreItem>
</file>

<file path=customXml/itemProps3.xml><?xml version="1.0" encoding="utf-8"?>
<ds:datastoreItem xmlns:ds="http://schemas.openxmlformats.org/officeDocument/2006/customXml" ds:itemID="{BF8A3BAB-1642-46AE-9365-A589F72A8B90}">
  <ds:schemaRefs>
    <ds:schemaRef ds:uri="http://schemas.microsoft.com/office/2006/metadata/properties"/>
    <ds:schemaRef ds:uri="http://schemas.microsoft.com/office/infopath/2007/PartnerControls"/>
    <ds:schemaRef ds:uri="9b4a3f5f-2473-442b-8cc7-e94b35f0f0ad"/>
    <ds:schemaRef ds:uri="3060c80a-0337-4a2c-a754-507e32ffde3c"/>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1091</Words>
  <Characters>6223</Characters>
  <Application>Microsoft Office Word</Application>
  <DocSecurity>0</DocSecurity>
  <Lines>51</Lines>
  <Paragraphs>14</Paragraphs>
  <ScaleCrop>false</ScaleCrop>
  <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Lagring</dc:creator>
  <cp:keywords/>
  <dc:description/>
  <cp:lastModifiedBy>Lars Kint</cp:lastModifiedBy>
  <cp:revision>32</cp:revision>
  <dcterms:created xsi:type="dcterms:W3CDTF">2023-10-13T15:00:00Z</dcterms:created>
  <dcterms:modified xsi:type="dcterms:W3CDTF">2024-12-12T09:19:00Z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0x010100589AFD61383BAE4FAD948A3814CED864</vt:lpwstr>
  </property>
</Properties>
</file>